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:rsidR="00BE390F" w:rsidRPr="005235B1" w:rsidRDefault="005235B1" w:rsidP="009A6EBB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</w:p>
    <w:p w:rsidR="00BE390F" w:rsidRPr="005235B1" w:rsidRDefault="005235B1" w:rsidP="009A6EBB">
      <w:pPr>
        <w:pStyle w:val="BodyText2"/>
        <w:rPr>
          <w:noProof/>
          <w:lang w:val="sr-Latn-CS"/>
        </w:rPr>
      </w:pPr>
      <w:r>
        <w:rPr>
          <w:noProof/>
          <w:lang w:val="sr-Latn-CS"/>
        </w:rPr>
        <w:t>IZMEĐU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</w:p>
    <w:p w:rsidR="00BE390F" w:rsidRPr="005235B1" w:rsidRDefault="00BE390F" w:rsidP="009A6EBB">
      <w:pPr>
        <w:pStyle w:val="NoSpacing"/>
        <w:jc w:val="center"/>
        <w:rPr>
          <w:noProof/>
          <w:lang w:val="sr-Latn-CS"/>
        </w:rPr>
      </w:pPr>
      <w:r w:rsidRPr="005235B1">
        <w:rPr>
          <w:noProof/>
          <w:lang w:val="sr-Latn-CS"/>
        </w:rPr>
        <w:t xml:space="preserve"> </w:t>
      </w:r>
    </w:p>
    <w:p w:rsidR="00BE390F" w:rsidRPr="005235B1" w:rsidRDefault="00BE390F" w:rsidP="009A6EBB">
      <w:pPr>
        <w:pStyle w:val="NoSpacing"/>
        <w:jc w:val="center"/>
        <w:rPr>
          <w:noProof/>
          <w:lang w:val="sr-Latn-CS"/>
        </w:rPr>
      </w:pPr>
    </w:p>
    <w:p w:rsidR="00BE390F" w:rsidRPr="005235B1" w:rsidRDefault="005235B1" w:rsidP="009A6EB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390F" w:rsidRPr="005235B1">
        <w:rPr>
          <w:noProof/>
          <w:lang w:val="sr-Latn-CS"/>
        </w:rPr>
        <w:t xml:space="preserve"> 1.</w:t>
      </w:r>
    </w:p>
    <w:p w:rsidR="00BE390F" w:rsidRPr="005235B1" w:rsidRDefault="005235B1" w:rsidP="009A6EBB">
      <w:pPr>
        <w:ind w:firstLine="720"/>
        <w:jc w:val="both"/>
        <w:rPr>
          <w:noProof/>
          <w:color w:val="FF0000"/>
          <w:lang w:val="sr-Latn-CS"/>
        </w:rPr>
      </w:pPr>
      <w:r>
        <w:rPr>
          <w:noProof/>
          <w:lang w:val="sr-Latn-CS"/>
        </w:rPr>
        <w:t>Potvrđuje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sačinjen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Bratislavi</w:t>
      </w:r>
      <w:r w:rsidR="00BE390F" w:rsidRPr="005235B1">
        <w:rPr>
          <w:noProof/>
          <w:lang w:val="sr-Latn-CS"/>
        </w:rPr>
        <w:t xml:space="preserve"> </w:t>
      </w:r>
      <w:bookmarkStart w:id="0" w:name="_GoBack"/>
      <w:bookmarkEnd w:id="0"/>
      <w:r w:rsidR="00BE390F" w:rsidRPr="005235B1">
        <w:rPr>
          <w:noProof/>
          <w:lang w:val="sr-Latn-CS"/>
        </w:rPr>
        <w:t xml:space="preserve">1. </w:t>
      </w:r>
      <w:r>
        <w:rPr>
          <w:noProof/>
          <w:lang w:val="sr-Latn-CS"/>
        </w:rPr>
        <w:t>decembra</w:t>
      </w:r>
      <w:r w:rsidR="00BE390F" w:rsidRPr="005235B1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slov</w:t>
      </w:r>
      <w:r w:rsidR="00BE390F" w:rsidRPr="005235B1">
        <w:rPr>
          <w:noProof/>
          <w:lang w:val="sr-Latn-CS"/>
        </w:rPr>
        <w:t>a</w:t>
      </w:r>
      <w:r>
        <w:rPr>
          <w:noProof/>
          <w:lang w:val="sr-Latn-CS"/>
        </w:rPr>
        <w:t>čkom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ind w:firstLine="720"/>
        <w:jc w:val="both"/>
        <w:rPr>
          <w:noProof/>
          <w:lang w:val="sr-Latn-CS"/>
        </w:rPr>
      </w:pPr>
    </w:p>
    <w:p w:rsidR="00BE390F" w:rsidRPr="005235B1" w:rsidRDefault="005235B1" w:rsidP="009A6EB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390F" w:rsidRPr="005235B1">
        <w:rPr>
          <w:noProof/>
          <w:lang w:val="sr-Latn-CS"/>
        </w:rPr>
        <w:t xml:space="preserve"> 2.</w:t>
      </w:r>
    </w:p>
    <w:p w:rsidR="00BE390F" w:rsidRPr="005235B1" w:rsidRDefault="005235B1" w:rsidP="009A6EBB">
      <w:pPr>
        <w:pStyle w:val="NoSpacing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Tekst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BE390F" w:rsidRPr="005235B1">
        <w:rPr>
          <w:noProof/>
          <w:lang w:val="sr-Latn-CS"/>
        </w:rPr>
        <w:t xml:space="preserve">: </w:t>
      </w: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BE390F" w:rsidP="009A6EBB">
      <w:pPr>
        <w:rPr>
          <w:noProof/>
          <w:sz w:val="28"/>
          <w:szCs w:val="28"/>
          <w:lang w:val="sr-Latn-CS"/>
        </w:rPr>
      </w:pPr>
    </w:p>
    <w:p w:rsidR="00BE390F" w:rsidRPr="005235B1" w:rsidRDefault="005235B1" w:rsidP="009A6EBB">
      <w:pPr>
        <w:jc w:val="center"/>
        <w:rPr>
          <w:noProof/>
          <w:lang w:val="sr-Latn-CS"/>
        </w:rPr>
      </w:pPr>
      <w:r>
        <w:rPr>
          <w:noProof/>
          <w:lang w:val="sr-Latn-CS"/>
        </w:rPr>
        <w:t>SPORAZUM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</w:p>
    <w:p w:rsidR="00BE390F" w:rsidRPr="005235B1" w:rsidRDefault="005235B1" w:rsidP="009A6EBB">
      <w:pPr>
        <w:pStyle w:val="BodyText2"/>
        <w:rPr>
          <w:noProof/>
          <w:lang w:val="sr-Latn-CS"/>
        </w:rPr>
      </w:pPr>
      <w:r>
        <w:rPr>
          <w:noProof/>
          <w:lang w:val="sr-Latn-CS"/>
        </w:rPr>
        <w:t>IZMEĐU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</w:p>
    <w:p w:rsidR="00BE390F" w:rsidRPr="005235B1" w:rsidRDefault="00BE390F" w:rsidP="009A6EBB">
      <w:pPr>
        <w:pStyle w:val="BodyText2"/>
        <w:rPr>
          <w:noProof/>
          <w:lang w:val="sr-Latn-CS"/>
        </w:rPr>
      </w:pPr>
    </w:p>
    <w:p w:rsidR="00BE390F" w:rsidRPr="005235B1" w:rsidRDefault="00BE390F" w:rsidP="009A6EBB">
      <w:pPr>
        <w:pStyle w:val="BodyText2"/>
        <w:rPr>
          <w:noProof/>
          <w:lang w:val="sr-Latn-CS"/>
        </w:rPr>
      </w:pPr>
    </w:p>
    <w:p w:rsidR="00BE390F" w:rsidRPr="005235B1" w:rsidRDefault="005235B1" w:rsidP="009A6EBB">
      <w:pPr>
        <w:pStyle w:val="BodyText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(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E390F" w:rsidRPr="005235B1">
        <w:rPr>
          <w:noProof/>
          <w:lang w:val="sr-Latn-CS"/>
        </w:rPr>
        <w:t xml:space="preserve">: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),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željom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dveju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BE390F" w:rsidRPr="005235B1">
        <w:rPr>
          <w:noProof/>
          <w:lang w:val="sr-Latn-CS"/>
        </w:rPr>
        <w:t>,</w:t>
      </w:r>
    </w:p>
    <w:p w:rsidR="00BE390F" w:rsidRPr="005235B1" w:rsidRDefault="00BE390F" w:rsidP="009A6EBB">
      <w:pPr>
        <w:pStyle w:val="BodyText"/>
        <w:rPr>
          <w:noProof/>
          <w:lang w:val="sr-Latn-CS"/>
        </w:rPr>
      </w:pPr>
    </w:p>
    <w:p w:rsidR="00BE390F" w:rsidRPr="005235B1" w:rsidRDefault="005235B1" w:rsidP="009A6EBB">
      <w:pPr>
        <w:pStyle w:val="BodyText"/>
        <w:rPr>
          <w:noProof/>
          <w:lang w:val="sr-Latn-CS"/>
        </w:rPr>
      </w:pP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opterećenja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modernog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BE390F" w:rsidRPr="005235B1">
        <w:rPr>
          <w:noProof/>
          <w:lang w:val="sr-Latn-CS"/>
        </w:rPr>
        <w:t xml:space="preserve">, </w:t>
      </w:r>
    </w:p>
    <w:p w:rsidR="00BE390F" w:rsidRPr="005235B1" w:rsidRDefault="00BE390F" w:rsidP="009A6EBB">
      <w:pPr>
        <w:pStyle w:val="BodyText"/>
        <w:rPr>
          <w:noProof/>
          <w:lang w:val="sr-Latn-CS"/>
        </w:rPr>
      </w:pPr>
    </w:p>
    <w:p w:rsidR="00BE390F" w:rsidRPr="005235B1" w:rsidRDefault="005235B1" w:rsidP="009A6EBB">
      <w:pPr>
        <w:pStyle w:val="BodyText"/>
        <w:rPr>
          <w:noProof/>
          <w:lang w:val="sr-Latn-CS"/>
        </w:rPr>
      </w:pP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uverenjem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nudi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BE390F" w:rsidRPr="005235B1">
        <w:rPr>
          <w:noProof/>
          <w:lang w:val="sr-Latn-CS"/>
        </w:rPr>
        <w:t xml:space="preserve"> (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E390F" w:rsidRPr="005235B1">
        <w:rPr>
          <w:noProof/>
          <w:lang w:val="sr-Latn-CS"/>
        </w:rPr>
        <w:t xml:space="preserve">: </w:t>
      </w:r>
      <w:r>
        <w:rPr>
          <w:noProof/>
          <w:lang w:val="sr-Latn-CS"/>
        </w:rPr>
        <w:t>Sporazum</w:t>
      </w:r>
      <w:r w:rsidR="00BE390F" w:rsidRPr="005235B1">
        <w:rPr>
          <w:noProof/>
          <w:lang w:val="sr-Latn-CS"/>
        </w:rPr>
        <w:t xml:space="preserve">), </w:t>
      </w:r>
    </w:p>
    <w:p w:rsidR="00BE390F" w:rsidRPr="005235B1" w:rsidRDefault="00BE390F" w:rsidP="009A6EBB">
      <w:pPr>
        <w:pStyle w:val="BodyText"/>
        <w:rPr>
          <w:noProof/>
          <w:color w:val="FF0000"/>
          <w:lang w:val="sr-Latn-CS"/>
        </w:rPr>
      </w:pPr>
    </w:p>
    <w:p w:rsidR="00BE390F" w:rsidRPr="005235B1" w:rsidRDefault="005235B1" w:rsidP="009A6EBB">
      <w:pPr>
        <w:pStyle w:val="BodyText"/>
        <w:rPr>
          <w:noProof/>
          <w:lang w:val="sr-Latn-CS"/>
        </w:rPr>
      </w:pP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svetlu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, </w:t>
      </w:r>
    </w:p>
    <w:p w:rsidR="00BE390F" w:rsidRPr="005235B1" w:rsidRDefault="00BE390F" w:rsidP="009A6EBB">
      <w:pPr>
        <w:pStyle w:val="BodyText"/>
        <w:rPr>
          <w:noProof/>
          <w:lang w:val="sr-Latn-CS"/>
        </w:rPr>
      </w:pPr>
    </w:p>
    <w:p w:rsidR="00BE390F" w:rsidRPr="005235B1" w:rsidRDefault="005235B1" w:rsidP="009A6EBB">
      <w:pPr>
        <w:pStyle w:val="BodyText"/>
        <w:rPr>
          <w:noProof/>
          <w:lang w:val="sr-Latn-CS"/>
        </w:rPr>
      </w:pPr>
      <w:r>
        <w:rPr>
          <w:noProof/>
          <w:lang w:val="sr-Latn-CS"/>
        </w:rPr>
        <w:t>SAGLASILE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SLEDEĆEM</w:t>
      </w:r>
      <w:r w:rsidR="00BE390F" w:rsidRPr="005235B1">
        <w:rPr>
          <w:noProof/>
          <w:lang w:val="sr-Latn-CS"/>
        </w:rPr>
        <w:t>:</w:t>
      </w:r>
    </w:p>
    <w:p w:rsidR="00BE390F" w:rsidRPr="005235B1" w:rsidRDefault="00BE390F" w:rsidP="009A6EBB">
      <w:pPr>
        <w:pStyle w:val="BodyText"/>
        <w:rPr>
          <w:noProof/>
          <w:lang w:val="sr-Latn-CS"/>
        </w:rPr>
      </w:pPr>
    </w:p>
    <w:p w:rsidR="00BE390F" w:rsidRPr="005235B1" w:rsidRDefault="005235B1" w:rsidP="009A6EBB">
      <w:pPr>
        <w:pStyle w:val="Heading1"/>
        <w:spacing w:before="0" w:after="0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="00BE390F" w:rsidRPr="005235B1">
        <w:rPr>
          <w:noProof/>
          <w:sz w:val="24"/>
          <w:lang w:val="sr-Latn-CS"/>
        </w:rPr>
        <w:t xml:space="preserve"> 1.</w:t>
      </w: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Opšte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tovarnom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unutrašnjih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pomorskih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tranzitom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 </w:t>
      </w:r>
      <w:r>
        <w:rPr>
          <w:noProof/>
          <w:lang w:val="sr-Latn-CS"/>
        </w:rPr>
        <w:t>teritorije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proističu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pStyle w:val="Heading1"/>
        <w:spacing w:before="0" w:after="0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="00BE390F" w:rsidRPr="005235B1">
        <w:rPr>
          <w:noProof/>
          <w:sz w:val="24"/>
          <w:lang w:val="sr-Latn-CS"/>
        </w:rPr>
        <w:t xml:space="preserve"> 2.</w:t>
      </w: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Termini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termini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="00BE390F" w:rsidRPr="005235B1">
        <w:rPr>
          <w:noProof/>
          <w:lang w:val="sr-Latn-CS"/>
        </w:rPr>
        <w:t>: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284" w:hanging="284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BE390F" w:rsidRPr="005235B1">
        <w:rPr>
          <w:noProof/>
          <w:lang w:val="sr-Latn-CS"/>
        </w:rPr>
        <w:t>) "</w:t>
      </w:r>
      <w:r>
        <w:rPr>
          <w:noProof/>
          <w:lang w:val="sr-Latn-CS"/>
        </w:rPr>
        <w:t>Međunarodni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BE390F" w:rsidRPr="005235B1">
        <w:rPr>
          <w:noProof/>
          <w:lang w:val="sr-Latn-CS"/>
        </w:rPr>
        <w:t xml:space="preserve">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železnicom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unutrašnjim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najkraći</w:t>
      </w:r>
      <w:r w:rsidR="00BE390F" w:rsidRPr="005235B1">
        <w:rPr>
          <w:noProof/>
          <w:lang w:val="sr-Latn-CS"/>
        </w:rPr>
        <w:t>;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284" w:hanging="284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BE390F" w:rsidRPr="005235B1">
        <w:rPr>
          <w:noProof/>
          <w:lang w:val="sr-Latn-CS"/>
        </w:rPr>
        <w:t>) "</w:t>
      </w:r>
      <w:r>
        <w:rPr>
          <w:noProof/>
          <w:lang w:val="sr-Latn-CS"/>
        </w:rPr>
        <w:t>Intermodalni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</w:t>
      </w:r>
      <w:r w:rsidR="00BE390F" w:rsidRPr="005235B1">
        <w:rPr>
          <w:noProof/>
          <w:lang w:val="sr-Latn-CS"/>
        </w:rPr>
        <w:t xml:space="preserve">e"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istoj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tovarnoj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uzastopno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manipulisanja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robom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BE390F" w:rsidRPr="005235B1">
        <w:rPr>
          <w:noProof/>
          <w:lang w:val="sr-Latn-CS"/>
        </w:rPr>
        <w:t>;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360" w:hanging="36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c</w:t>
      </w:r>
      <w:r w:rsidR="00BE390F" w:rsidRPr="005235B1">
        <w:rPr>
          <w:noProof/>
          <w:lang w:val="sr-Latn-CS"/>
        </w:rPr>
        <w:t>) "</w:t>
      </w:r>
      <w:r>
        <w:rPr>
          <w:noProof/>
          <w:lang w:val="sr-Latn-CS"/>
        </w:rPr>
        <w:t>Drumsko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teretno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BE390F" w:rsidRPr="005235B1">
        <w:rPr>
          <w:noProof/>
          <w:lang w:val="sr-Latn-CS"/>
        </w:rPr>
        <w:t xml:space="preserve">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motorno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. </w:t>
      </w:r>
      <w:r>
        <w:rPr>
          <w:noProof/>
          <w:lang w:val="sr-Latn-CS"/>
        </w:rPr>
        <w:t>Drumskim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sklop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prikolice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vučnog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poluprikolica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vučno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. </w:t>
      </w:r>
      <w:r>
        <w:rPr>
          <w:noProof/>
          <w:lang w:val="sr-Latn-CS"/>
        </w:rPr>
        <w:t>Prikolica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poluprikolica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vučno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BE390F" w:rsidRPr="005235B1">
        <w:rPr>
          <w:noProof/>
          <w:lang w:val="sr-Latn-CS"/>
        </w:rPr>
        <w:t>;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360" w:hanging="360"/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BE390F" w:rsidRPr="005235B1">
        <w:rPr>
          <w:noProof/>
          <w:lang w:val="sr-Latn-CS"/>
        </w:rPr>
        <w:t xml:space="preserve">) " </w:t>
      </w:r>
      <w:r>
        <w:rPr>
          <w:noProof/>
          <w:lang w:val="sr-Latn-CS"/>
        </w:rPr>
        <w:t>Intermodalna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tovarna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BE390F" w:rsidRPr="005235B1">
        <w:rPr>
          <w:noProof/>
          <w:lang w:val="sr-Latn-CS"/>
        </w:rPr>
        <w:t xml:space="preserve">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kontener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="00BE390F" w:rsidRPr="005235B1">
        <w:rPr>
          <w:noProof/>
          <w:lang w:val="sr-Latn-CS"/>
        </w:rPr>
        <w:t xml:space="preserve"> 20 </w:t>
      </w:r>
      <w:r>
        <w:rPr>
          <w:noProof/>
          <w:lang w:val="sr-Latn-CS"/>
        </w:rPr>
        <w:t>stopa</w:t>
      </w:r>
      <w:r w:rsidR="00BE390F" w:rsidRPr="005235B1">
        <w:rPr>
          <w:noProof/>
          <w:lang w:val="sr-Latn-CS"/>
        </w:rPr>
        <w:t xml:space="preserve"> (610 </w:t>
      </w:r>
      <w:r>
        <w:rPr>
          <w:noProof/>
          <w:lang w:val="sr-Latn-CS"/>
        </w:rPr>
        <w:t>cm</w:t>
      </w:r>
      <w:r w:rsidR="00BE390F" w:rsidRPr="005235B1">
        <w:rPr>
          <w:noProof/>
          <w:lang w:val="sr-Latn-CS"/>
        </w:rPr>
        <w:t xml:space="preserve">), </w:t>
      </w:r>
      <w:r>
        <w:rPr>
          <w:noProof/>
          <w:lang w:val="sr-Latn-CS"/>
        </w:rPr>
        <w:t>izmenjivi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prikolicu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poluprikolicu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pogodne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; 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jc w:val="both"/>
        <w:rPr>
          <w:noProof/>
          <w:lang w:val="sr-Latn-CS"/>
        </w:rPr>
      </w:pPr>
      <w:r>
        <w:rPr>
          <w:noProof/>
          <w:lang w:val="sr-Latn-CS"/>
        </w:rPr>
        <w:t>e</w:t>
      </w:r>
      <w:r w:rsidR="00BE390F" w:rsidRPr="005235B1">
        <w:rPr>
          <w:noProof/>
          <w:lang w:val="sr-Latn-CS"/>
        </w:rPr>
        <w:t>) "</w:t>
      </w:r>
      <w:r>
        <w:rPr>
          <w:noProof/>
          <w:lang w:val="sr-Latn-CS"/>
        </w:rPr>
        <w:t>Terminal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mesto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BE390F" w:rsidRPr="005235B1">
        <w:rPr>
          <w:noProof/>
          <w:lang w:val="sr-Latn-CS"/>
        </w:rPr>
        <w:t xml:space="preserve">   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  <w:r w:rsidRPr="005235B1">
        <w:rPr>
          <w:noProof/>
          <w:lang w:val="sr-Latn-CS"/>
        </w:rPr>
        <w:t xml:space="preserve">      </w:t>
      </w:r>
      <w:r w:rsidR="005235B1">
        <w:rPr>
          <w:noProof/>
          <w:lang w:val="sr-Latn-CS"/>
        </w:rPr>
        <w:t>vida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transporta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ili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za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skladištenje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intermodalnih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tovarnih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jedinica</w:t>
      </w:r>
      <w:r w:rsidRPr="005235B1">
        <w:rPr>
          <w:noProof/>
          <w:lang w:val="sr-Latn-CS"/>
        </w:rPr>
        <w:t>;</w:t>
      </w:r>
    </w:p>
    <w:p w:rsidR="00BE390F" w:rsidRPr="005235B1" w:rsidRDefault="00BE390F" w:rsidP="009A6EBB">
      <w:pPr>
        <w:ind w:left="360" w:hanging="360"/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360" w:hanging="360"/>
        <w:jc w:val="both"/>
        <w:rPr>
          <w:noProof/>
          <w:lang w:val="sr-Latn-CS"/>
        </w:rPr>
      </w:pPr>
      <w:r>
        <w:rPr>
          <w:noProof/>
          <w:lang w:val="sr-Latn-CS"/>
        </w:rPr>
        <w:t>f</w:t>
      </w:r>
      <w:r w:rsidR="00BE390F" w:rsidRPr="005235B1">
        <w:rPr>
          <w:noProof/>
          <w:lang w:val="sr-Latn-CS"/>
        </w:rPr>
        <w:t>) "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>/</w:t>
      </w:r>
      <w:r>
        <w:rPr>
          <w:noProof/>
          <w:lang w:val="sr-Latn-CS"/>
        </w:rPr>
        <w:t>do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utovara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istovara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najbližeg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360" w:hanging="360"/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BE390F" w:rsidRPr="005235B1">
        <w:rPr>
          <w:noProof/>
          <w:lang w:val="sr-Latn-CS"/>
        </w:rPr>
        <w:t>) "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pratnjom</w:t>
      </w:r>
      <w:r w:rsidR="00BE390F" w:rsidRPr="005235B1">
        <w:rPr>
          <w:noProof/>
          <w:lang w:val="sr-Latn-CS"/>
        </w:rPr>
        <w:t xml:space="preserve">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vidom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primer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železnicom</w:t>
      </w:r>
      <w:r w:rsidR="00BE390F" w:rsidRPr="005235B1">
        <w:rPr>
          <w:noProof/>
          <w:lang w:val="sr-Latn-CS"/>
        </w:rPr>
        <w:t xml:space="preserve"> (RoLa),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brodom</w:t>
      </w:r>
      <w:r w:rsidR="00BE390F" w:rsidRPr="005235B1">
        <w:rPr>
          <w:noProof/>
          <w:lang w:val="sr-Latn-CS"/>
        </w:rPr>
        <w:t xml:space="preserve"> (RoRo)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pratnjom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BE390F" w:rsidRPr="005235B1">
        <w:rPr>
          <w:noProof/>
          <w:lang w:val="sr-Latn-CS"/>
        </w:rPr>
        <w:t xml:space="preserve">; 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360" w:hanging="360"/>
        <w:jc w:val="both"/>
        <w:rPr>
          <w:noProof/>
          <w:lang w:val="sr-Latn-CS"/>
        </w:rPr>
      </w:pPr>
      <w:r>
        <w:rPr>
          <w:noProof/>
          <w:lang w:val="sr-Latn-CS"/>
        </w:rPr>
        <w:t>h</w:t>
      </w:r>
      <w:r w:rsidR="00BE390F" w:rsidRPr="005235B1">
        <w:rPr>
          <w:noProof/>
          <w:lang w:val="sr-Latn-CS"/>
        </w:rPr>
        <w:t>) "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pratnje</w:t>
      </w:r>
      <w:r w:rsidR="00BE390F" w:rsidRPr="005235B1">
        <w:rPr>
          <w:noProof/>
          <w:lang w:val="sr-Latn-CS"/>
        </w:rPr>
        <w:t xml:space="preserve">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tovarne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vidom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pratnje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BE390F" w:rsidRPr="005235B1">
        <w:rPr>
          <w:noProof/>
          <w:lang w:val="sr-Latn-CS"/>
        </w:rPr>
        <w:t>;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360" w:hanging="360"/>
        <w:jc w:val="both"/>
        <w:rPr>
          <w:noProof/>
          <w:lang w:val="sr-Latn-CS"/>
        </w:rPr>
      </w:pP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>) "</w:t>
      </w:r>
      <w:r>
        <w:rPr>
          <w:noProof/>
          <w:lang w:val="sr-Latn-CS"/>
        </w:rPr>
        <w:t>Teritorija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svake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odvojeno</w:t>
      </w:r>
      <w:r w:rsidR="00BE390F" w:rsidRPr="005235B1">
        <w:rPr>
          <w:noProof/>
          <w:lang w:val="sr-Latn-CS"/>
        </w:rPr>
        <w:t>;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360" w:hanging="360"/>
        <w:jc w:val="both"/>
        <w:rPr>
          <w:noProof/>
          <w:lang w:val="sr-Latn-CS"/>
        </w:rPr>
      </w:pPr>
      <w:r>
        <w:rPr>
          <w:noProof/>
          <w:lang w:val="sr-Latn-CS"/>
        </w:rPr>
        <w:t>j</w:t>
      </w:r>
      <w:r w:rsidR="00BE390F" w:rsidRPr="005235B1">
        <w:rPr>
          <w:noProof/>
          <w:lang w:val="sr-Latn-CS"/>
        </w:rPr>
        <w:t>) "</w:t>
      </w:r>
      <w:r>
        <w:rPr>
          <w:noProof/>
          <w:lang w:val="sr-Latn-CS"/>
        </w:rPr>
        <w:t>Mešovita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BE390F" w:rsidRPr="005235B1">
        <w:rPr>
          <w:noProof/>
          <w:lang w:val="sr-Latn-CS"/>
        </w:rPr>
        <w:t xml:space="preserve">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Mešovitu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BE390F" w:rsidRPr="005235B1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>;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360" w:hanging="360"/>
        <w:jc w:val="both"/>
        <w:rPr>
          <w:noProof/>
          <w:lang w:val="sr-Latn-CS"/>
        </w:rPr>
      </w:pPr>
      <w:r>
        <w:rPr>
          <w:noProof/>
          <w:lang w:val="sr-Latn-CS"/>
        </w:rPr>
        <w:t>k</w:t>
      </w:r>
      <w:r w:rsidR="00BE390F" w:rsidRPr="005235B1">
        <w:rPr>
          <w:noProof/>
          <w:lang w:val="sr-Latn-CS"/>
        </w:rPr>
        <w:t xml:space="preserve">) "RoLa"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niskopodnim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kolima</w:t>
      </w:r>
      <w:r w:rsidR="00BE390F" w:rsidRPr="005235B1">
        <w:rPr>
          <w:noProof/>
          <w:lang w:val="sr-Latn-CS"/>
        </w:rPr>
        <w:t>;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360" w:hanging="360"/>
        <w:jc w:val="both"/>
        <w:rPr>
          <w:noProof/>
          <w:lang w:val="sr-Latn-CS"/>
        </w:rPr>
      </w:pPr>
      <w:r>
        <w:rPr>
          <w:noProof/>
          <w:lang w:val="sr-Latn-CS"/>
        </w:rPr>
        <w:t>l</w:t>
      </w:r>
      <w:r w:rsidR="00BE390F" w:rsidRPr="005235B1">
        <w:rPr>
          <w:noProof/>
          <w:lang w:val="sr-Latn-CS"/>
        </w:rPr>
        <w:t xml:space="preserve">) "RoRo" </w:t>
      </w:r>
      <w:r>
        <w:rPr>
          <w:noProof/>
          <w:lang w:val="sr-Latn-CS"/>
        </w:rPr>
        <w:t>označava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železničkih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tovarne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brodom</w:t>
      </w:r>
      <w:r w:rsidR="00BE390F" w:rsidRPr="005235B1">
        <w:rPr>
          <w:noProof/>
          <w:lang w:val="sr-Latn-CS"/>
        </w:rPr>
        <w:t>;</w:t>
      </w:r>
    </w:p>
    <w:p w:rsidR="00BE390F" w:rsidRPr="005235B1" w:rsidRDefault="00BE390F" w:rsidP="009A6EBB">
      <w:pPr>
        <w:pStyle w:val="Heading2"/>
        <w:spacing w:after="0"/>
        <w:jc w:val="left"/>
        <w:rPr>
          <w:noProof/>
          <w:lang w:val="sr-Latn-CS"/>
        </w:rPr>
      </w:pPr>
    </w:p>
    <w:p w:rsidR="00BE390F" w:rsidRPr="005235B1" w:rsidRDefault="00BE390F" w:rsidP="009A6EBB">
      <w:pPr>
        <w:pStyle w:val="Heading2"/>
        <w:spacing w:after="0"/>
        <w:rPr>
          <w:noProof/>
          <w:lang w:val="sr-Latn-CS"/>
        </w:rPr>
      </w:pP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390F" w:rsidRPr="005235B1">
        <w:rPr>
          <w:noProof/>
          <w:lang w:val="sr-Latn-CS"/>
        </w:rPr>
        <w:t xml:space="preserve"> 3.</w:t>
      </w:r>
    </w:p>
    <w:p w:rsidR="00BE390F" w:rsidRPr="005235B1" w:rsidRDefault="005235B1" w:rsidP="009A6EB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NADLEŽNA</w:t>
      </w:r>
      <w:r w:rsidR="00BE390F" w:rsidRPr="005235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</w:p>
    <w:p w:rsidR="00BE390F" w:rsidRPr="005235B1" w:rsidRDefault="00BE390F" w:rsidP="009A6EBB">
      <w:pPr>
        <w:jc w:val="center"/>
        <w:rPr>
          <w:b/>
          <w:noProof/>
          <w:lang w:val="sr-Latn-CS"/>
        </w:rPr>
      </w:pPr>
    </w:p>
    <w:p w:rsidR="00BE390F" w:rsidRPr="005235B1" w:rsidRDefault="005235B1" w:rsidP="009A6EBB">
      <w:pPr>
        <w:ind w:firstLine="567"/>
        <w:jc w:val="both"/>
        <w:rPr>
          <w:noProof/>
          <w:lang w:val="sr-Latn-CS"/>
        </w:rPr>
      </w:pPr>
      <w:r>
        <w:rPr>
          <w:noProof/>
          <w:lang w:val="sr-Latn-CS"/>
        </w:rPr>
        <w:t>Nadležna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E390F" w:rsidRPr="005235B1">
        <w:rPr>
          <w:noProof/>
          <w:lang w:val="sr-Latn-CS"/>
        </w:rPr>
        <w:t>: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7"/>
        </w:numPr>
        <w:tabs>
          <w:tab w:val="num" w:pos="708"/>
        </w:tabs>
        <w:ind w:left="924" w:hanging="357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 </w:t>
      </w:r>
      <w:r>
        <w:rPr>
          <w:noProof/>
          <w:lang w:val="sr-Latn-CS"/>
        </w:rPr>
        <w:t>Republiku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BE390F" w:rsidRPr="005235B1">
        <w:rPr>
          <w:noProof/>
          <w:lang w:val="sr-Latn-CS"/>
        </w:rPr>
        <w:t>:</w:t>
      </w:r>
    </w:p>
    <w:p w:rsidR="00BE390F" w:rsidRPr="005235B1" w:rsidRDefault="00BE390F" w:rsidP="00210A32">
      <w:pPr>
        <w:jc w:val="both"/>
        <w:rPr>
          <w:noProof/>
          <w:lang w:val="sr-Latn-CS"/>
        </w:rPr>
      </w:pPr>
    </w:p>
    <w:p w:rsidR="00BE390F" w:rsidRPr="005235B1" w:rsidRDefault="00BE390F" w:rsidP="00210A32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1"/>
          <w:numId w:val="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ind w:firstLine="567"/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BE390F" w:rsidRPr="005235B1">
        <w:rPr>
          <w:noProof/>
          <w:lang w:val="sr-Latn-CS"/>
        </w:rPr>
        <w:t>:</w:t>
      </w:r>
    </w:p>
    <w:p w:rsidR="00BE390F" w:rsidRPr="005235B1" w:rsidRDefault="005235B1" w:rsidP="009A6EBB">
      <w:pPr>
        <w:numPr>
          <w:ilvl w:val="1"/>
          <w:numId w:val="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građevinarstva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ind w:left="924"/>
        <w:jc w:val="both"/>
        <w:rPr>
          <w:noProof/>
          <w:lang w:val="sr-Latn-CS"/>
        </w:rPr>
      </w:pPr>
    </w:p>
    <w:p w:rsidR="00BE390F" w:rsidRPr="005235B1" w:rsidRDefault="005235B1" w:rsidP="009A6EBB">
      <w:pPr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390F" w:rsidRPr="005235B1">
        <w:rPr>
          <w:noProof/>
          <w:lang w:val="sr-Latn-CS"/>
        </w:rPr>
        <w:t xml:space="preserve"> 4.</w:t>
      </w: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pratnjom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6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Drumska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teretna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registrovana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>/</w:t>
      </w:r>
      <w:r>
        <w:rPr>
          <w:noProof/>
          <w:lang w:val="sr-Latn-CS"/>
        </w:rPr>
        <w:t>do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oslobođeni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posedovanja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6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Terminale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vid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odrediće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Mešovita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6"/>
        </w:numPr>
        <w:ind w:left="357" w:hanging="357"/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nastojati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ukupno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prelazima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RoLa </w:t>
      </w:r>
      <w:r>
        <w:rPr>
          <w:noProof/>
          <w:lang w:val="sr-Latn-CS"/>
        </w:rPr>
        <w:t>vozove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="00BE390F" w:rsidRPr="005235B1">
        <w:rPr>
          <w:noProof/>
          <w:lang w:val="sr-Latn-CS"/>
        </w:rPr>
        <w:t xml:space="preserve">. </w:t>
      </w:r>
      <w:r>
        <w:rPr>
          <w:noProof/>
          <w:lang w:val="sr-Latn-CS"/>
        </w:rPr>
        <w:t>Vozač</w:t>
      </w:r>
      <w:r w:rsidR="00BE390F" w:rsidRPr="005235B1">
        <w:rPr>
          <w:noProof/>
          <w:lang w:val="sr-Latn-CS"/>
        </w:rPr>
        <w:t>/</w:t>
      </w:r>
      <w:r>
        <w:rPr>
          <w:noProof/>
          <w:lang w:val="sr-Latn-CS"/>
        </w:rPr>
        <w:t>vozači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teretna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putovaće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kolima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kompozicije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pStyle w:val="Heading2"/>
        <w:spacing w:after="0"/>
        <w:rPr>
          <w:noProof/>
          <w:lang w:val="sr-Latn-CS"/>
        </w:rPr>
      </w:pP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390F" w:rsidRPr="005235B1">
        <w:rPr>
          <w:noProof/>
          <w:lang w:val="sr-Latn-CS"/>
        </w:rPr>
        <w:t xml:space="preserve"> 5.</w:t>
      </w: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pratnje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8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tovarnih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>/</w:t>
      </w:r>
      <w:r>
        <w:rPr>
          <w:noProof/>
          <w:lang w:val="sr-Latn-CS"/>
        </w:rPr>
        <w:t>do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izdatu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ind w:left="360"/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8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Terminale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vid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odrediće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Mešovita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8"/>
        </w:numPr>
        <w:ind w:left="357" w:hanging="357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pratnje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nastojaće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pojednostavili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vozova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prelazim</w:t>
      </w:r>
      <w:r w:rsidR="00BE390F" w:rsidRPr="005235B1">
        <w:rPr>
          <w:strike/>
          <w:noProof/>
          <w:lang w:val="sr-Latn-CS"/>
        </w:rPr>
        <w:t>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ind w:left="357"/>
        <w:jc w:val="both"/>
        <w:rPr>
          <w:noProof/>
          <w:lang w:val="sr-Latn-CS"/>
        </w:rPr>
      </w:pP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390F" w:rsidRPr="005235B1">
        <w:rPr>
          <w:noProof/>
          <w:lang w:val="sr-Latn-CS"/>
        </w:rPr>
        <w:t xml:space="preserve"> 6.</w:t>
      </w: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Prelaženje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9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ulasku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napuštanju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9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obavezujući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nalaziti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brodom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9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pratnjom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dopustiti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ulaz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pStyle w:val="ListParagraph"/>
        <w:rPr>
          <w:noProof/>
          <w:lang w:val="sr-Latn-CS"/>
        </w:rPr>
      </w:pP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9"/>
        </w:numPr>
        <w:ind w:left="357" w:hanging="357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izlaska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="00BE390F" w:rsidRPr="005235B1">
        <w:rPr>
          <w:noProof/>
          <w:lang w:val="sr-Latn-CS"/>
        </w:rPr>
        <w:t xml:space="preserve"> (</w:t>
      </w:r>
      <w:r>
        <w:rPr>
          <w:noProof/>
          <w:lang w:val="sr-Latn-CS"/>
        </w:rPr>
        <w:t>npr</w:t>
      </w:r>
      <w:r w:rsidR="00BE390F" w:rsidRPr="005235B1">
        <w:rPr>
          <w:noProof/>
          <w:lang w:val="sr-Latn-CS"/>
        </w:rPr>
        <w:t xml:space="preserve">. </w:t>
      </w:r>
      <w:r>
        <w:rPr>
          <w:noProof/>
          <w:lang w:val="sr-Latn-CS"/>
        </w:rPr>
        <w:t>dokumentima</w:t>
      </w:r>
      <w:r w:rsidR="00BE390F" w:rsidRPr="005235B1">
        <w:rPr>
          <w:noProof/>
          <w:lang w:val="sr-Latn-CS"/>
        </w:rPr>
        <w:t xml:space="preserve"> CIM, CIM-UIRR </w:t>
      </w:r>
      <w:r>
        <w:rPr>
          <w:noProof/>
          <w:lang w:val="sr-Latn-CS"/>
        </w:rPr>
        <w:t>tovarnim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listom</w:t>
      </w:r>
      <w:r w:rsidR="00BE390F" w:rsidRPr="005235B1">
        <w:rPr>
          <w:noProof/>
          <w:lang w:val="sr-Latn-CS"/>
        </w:rPr>
        <w:t xml:space="preserve"> SMGS, </w:t>
      </w:r>
      <w:r>
        <w:rPr>
          <w:noProof/>
          <w:lang w:val="sr-Latn-CS"/>
        </w:rPr>
        <w:t>konosmanom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="00BE390F" w:rsidRPr="005235B1">
        <w:rPr>
          <w:noProof/>
          <w:lang w:val="sr-Latn-CS"/>
        </w:rPr>
        <w:t xml:space="preserve">) </w:t>
      </w:r>
      <w:r>
        <w:rPr>
          <w:noProof/>
          <w:lang w:val="sr-Latn-CS"/>
        </w:rPr>
        <w:t>posebno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vid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390F" w:rsidRPr="005235B1">
        <w:rPr>
          <w:noProof/>
          <w:lang w:val="sr-Latn-CS"/>
        </w:rPr>
        <w:t xml:space="preserve"> 7.</w:t>
      </w: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Stimulacija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drumska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lučka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operatori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unapređuje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vodeći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prednostima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pružiće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punu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drumskim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lučkim</w:t>
      </w:r>
      <w:ins w:id="1" w:author="Uprava" w:date="2005-10-18T10:06:00Z">
        <w:r w:rsidR="00BE390F" w:rsidRPr="005235B1">
          <w:rPr>
            <w:noProof/>
            <w:lang w:val="sr-Latn-CS"/>
          </w:rPr>
          <w:t xml:space="preserve"> </w:t>
        </w:r>
      </w:ins>
      <w:r>
        <w:rPr>
          <w:noProof/>
          <w:lang w:val="sr-Latn-CS"/>
        </w:rPr>
        <w:t>preduzećima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pomogle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(</w:t>
      </w:r>
      <w:r>
        <w:rPr>
          <w:noProof/>
          <w:lang w:val="sr-Latn-CS"/>
        </w:rPr>
        <w:t>drumska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železnička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lučka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terminali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>).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>/</w:t>
      </w:r>
      <w:r>
        <w:rPr>
          <w:noProof/>
          <w:lang w:val="sr-Latn-CS"/>
        </w:rPr>
        <w:t>do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teritorijama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zabrana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vikenda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praznika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BE390F" w:rsidP="009A6EBB">
      <w:pPr>
        <w:tabs>
          <w:tab w:val="left" w:pos="748"/>
        </w:tabs>
        <w:ind w:left="426" w:hanging="426"/>
        <w:jc w:val="both"/>
        <w:rPr>
          <w:noProof/>
          <w:lang w:val="sr-Latn-CS"/>
        </w:rPr>
      </w:pPr>
      <w:r w:rsidRPr="005235B1">
        <w:rPr>
          <w:noProof/>
          <w:lang w:val="sr-Latn-CS"/>
        </w:rPr>
        <w:t xml:space="preserve">4) </w:t>
      </w:r>
      <w:r w:rsidR="005235B1">
        <w:rPr>
          <w:noProof/>
          <w:lang w:val="sr-Latn-CS"/>
        </w:rPr>
        <w:t>Strane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ugovornice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preduzeće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neophodne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mere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za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obavljanje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međunarodnog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kombinovanog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transporta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robe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kako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bi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stvorili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uslovi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za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prolaz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drumskih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vozila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ukupnom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masom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do</w:t>
      </w:r>
      <w:r w:rsidRPr="005235B1">
        <w:rPr>
          <w:noProof/>
          <w:lang w:val="sr-Latn-CS"/>
        </w:rPr>
        <w:t xml:space="preserve"> 44 </w:t>
      </w:r>
      <w:r w:rsidR="005235B1">
        <w:rPr>
          <w:noProof/>
          <w:lang w:val="sr-Latn-CS"/>
        </w:rPr>
        <w:t>tone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od</w:t>
      </w:r>
      <w:r w:rsidRPr="005235B1">
        <w:rPr>
          <w:noProof/>
          <w:lang w:val="sr-Latn-CS"/>
        </w:rPr>
        <w:t>/</w:t>
      </w:r>
      <w:r w:rsidR="005235B1">
        <w:rPr>
          <w:noProof/>
          <w:lang w:val="sr-Latn-CS"/>
        </w:rPr>
        <w:t>do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terminala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za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kombinovani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transport</w:t>
      </w:r>
      <w:r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2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2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nastojaće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uzajamno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priznaju</w:t>
      </w:r>
      <w:r w:rsidR="00BE390F" w:rsidRPr="005235B1">
        <w:rPr>
          <w:noProof/>
          <w:lang w:val="sr-Latn-CS"/>
        </w:rPr>
        <w:t xml:space="preserve">  </w:t>
      </w:r>
      <w:r>
        <w:rPr>
          <w:noProof/>
          <w:lang w:val="sr-Latn-CS"/>
        </w:rPr>
        <w:t>sertifikate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vagona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daljeg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2"/>
        </w:numPr>
        <w:ind w:left="357" w:hanging="357"/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nastojaće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modernizuju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</w:p>
    <w:p w:rsidR="00BE390F" w:rsidRPr="005235B1" w:rsidRDefault="005235B1" w:rsidP="00210A32">
      <w:pPr>
        <w:jc w:val="both"/>
        <w:rPr>
          <w:noProof/>
          <w:lang w:val="sr-Latn-CS"/>
        </w:rPr>
      </w:pPr>
      <w:r>
        <w:rPr>
          <w:noProof/>
          <w:lang w:val="sr-Latn-CS"/>
        </w:rPr>
        <w:t>važnim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linijama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postrojenjima</w:t>
      </w:r>
      <w:r w:rsidR="00BE390F" w:rsidRPr="005235B1">
        <w:rPr>
          <w:noProof/>
          <w:lang w:val="sr-Latn-CS"/>
        </w:rPr>
        <w:t xml:space="preserve"> (AGTC).</w:t>
      </w:r>
    </w:p>
    <w:p w:rsidR="00BE390F" w:rsidRPr="005235B1" w:rsidRDefault="00BE390F" w:rsidP="009A6EBB">
      <w:pPr>
        <w:pStyle w:val="Heading2"/>
        <w:spacing w:after="0"/>
        <w:rPr>
          <w:noProof/>
          <w:lang w:val="sr-Latn-CS"/>
        </w:rPr>
      </w:pP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390F" w:rsidRPr="005235B1">
        <w:rPr>
          <w:noProof/>
          <w:lang w:val="sr-Latn-CS"/>
        </w:rPr>
        <w:t xml:space="preserve"> 8.</w:t>
      </w: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Saradnja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"/>
        </w:numPr>
        <w:tabs>
          <w:tab w:val="left" w:pos="748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drumska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lučka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rečni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ponude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ponude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poštovanje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skraćenje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rokova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isporuke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tarife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nastojaće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uvedu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usmerene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najvećem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uzajamno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svakoj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promeni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"/>
        </w:numPr>
        <w:ind w:left="357" w:hanging="357"/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preporučiće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lučkim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sarađuju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relacija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"/>
        </w:numPr>
        <w:ind w:left="357" w:hanging="357"/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preporučiće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lučkim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sklapaju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bilateralne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uzajamnom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tovarnih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vlasnicima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pStyle w:val="Heading2"/>
        <w:spacing w:after="0"/>
        <w:rPr>
          <w:noProof/>
          <w:lang w:val="sr-Latn-CS"/>
        </w:rPr>
      </w:pP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390F" w:rsidRPr="005235B1">
        <w:rPr>
          <w:noProof/>
          <w:lang w:val="sr-Latn-CS"/>
        </w:rPr>
        <w:t xml:space="preserve"> 9.</w:t>
      </w: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Carinske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uvozne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dažbine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2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Drumska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teretna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tovarne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uvoze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carine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uvoznih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dažbina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ponovno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izvezu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5235B1" w:rsidP="009A6EBB">
      <w:pPr>
        <w:ind w:left="340"/>
        <w:jc w:val="both"/>
        <w:rPr>
          <w:noProof/>
          <w:lang w:val="sr-Latn-CS"/>
        </w:rPr>
      </w:pPr>
      <w:r>
        <w:rPr>
          <w:noProof/>
          <w:lang w:val="sr-Latn-CS"/>
        </w:rPr>
        <w:t>Isti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rezervene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delove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pribor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uveženi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zajedno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tovarnim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izvezeni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ind w:left="340"/>
        <w:jc w:val="both"/>
        <w:rPr>
          <w:noProof/>
          <w:lang w:val="sr-Latn-CS"/>
        </w:rPr>
      </w:pPr>
    </w:p>
    <w:p w:rsidR="00BE390F" w:rsidRPr="005235B1" w:rsidRDefault="005235B1" w:rsidP="009A6EBB">
      <w:pPr>
        <w:ind w:left="340"/>
        <w:jc w:val="both"/>
        <w:rPr>
          <w:noProof/>
          <w:lang w:val="sr-Latn-CS"/>
        </w:rPr>
      </w:pPr>
      <w:r>
        <w:rPr>
          <w:noProof/>
          <w:lang w:val="sr-Latn-CS"/>
        </w:rPr>
        <w:t>Svaka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izuzeće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bazi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reciprociteta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ind w:left="340"/>
        <w:jc w:val="both"/>
        <w:rPr>
          <w:noProof/>
          <w:lang w:val="sr-Latn-CS"/>
        </w:rPr>
      </w:pPr>
    </w:p>
    <w:p w:rsidR="00BE390F" w:rsidRPr="005235B1" w:rsidRDefault="00BE390F" w:rsidP="009A6EBB">
      <w:pPr>
        <w:pStyle w:val="Heading2"/>
        <w:spacing w:after="0"/>
        <w:rPr>
          <w:noProof/>
          <w:lang w:val="sr-Latn-CS"/>
        </w:rPr>
      </w:pP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390F" w:rsidRPr="005235B1">
        <w:rPr>
          <w:noProof/>
          <w:lang w:val="sr-Latn-CS"/>
        </w:rPr>
        <w:t xml:space="preserve"> 10.</w:t>
      </w: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Mešovita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3"/>
        </w:numPr>
        <w:jc w:val="both"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osnovaće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Mešovita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. </w:t>
      </w:r>
      <w:r>
        <w:rPr>
          <w:noProof/>
          <w:lang w:val="sr-Latn-CS"/>
        </w:rPr>
        <w:t>Svaka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Mešovitu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jc w:val="both"/>
        <w:rPr>
          <w:b/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Mešovita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sastaviti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linija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železničkih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terminalima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rečnim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morskim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graničnim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opremom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BE390F" w:rsidRPr="005235B1">
        <w:rPr>
          <w:strike/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Sednice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Mešovite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naizmenično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najmanje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jedanput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sednicama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Mešovite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saglasiti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3"/>
        </w:numPr>
        <w:ind w:left="357" w:hanging="357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Način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Mešovite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odrediće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Mešovite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usvoje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prvoj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sednici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Mešovite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pStyle w:val="Heading3"/>
        <w:jc w:val="center"/>
        <w:rPr>
          <w:b/>
          <w:noProof/>
          <w:lang w:val="sr-Latn-CS"/>
        </w:rPr>
      </w:pPr>
    </w:p>
    <w:p w:rsidR="00BE390F" w:rsidRPr="005235B1" w:rsidRDefault="005235B1" w:rsidP="009A6EBB">
      <w:pPr>
        <w:pStyle w:val="Heading3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BE390F" w:rsidRPr="005235B1">
        <w:rPr>
          <w:b/>
          <w:noProof/>
          <w:lang w:val="sr-Latn-CS"/>
        </w:rPr>
        <w:t xml:space="preserve"> 11.</w:t>
      </w:r>
    </w:p>
    <w:p w:rsidR="00BE390F" w:rsidRPr="005235B1" w:rsidRDefault="005235B1" w:rsidP="009A6EBB">
      <w:pPr>
        <w:pStyle w:val="Heading3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Kršenje</w:t>
      </w:r>
      <w:r w:rsidR="00BE390F" w:rsidRPr="005235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odredaba</w:t>
      </w:r>
      <w:r w:rsidR="00BE390F" w:rsidRPr="005235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BE390F" w:rsidRPr="005235B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sankcije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vozač</w:t>
      </w:r>
      <w:r w:rsidR="00BE390F" w:rsidRPr="005235B1">
        <w:rPr>
          <w:noProof/>
          <w:lang w:val="sr-Latn-CS"/>
        </w:rPr>
        <w:t>/</w:t>
      </w:r>
      <w:r>
        <w:rPr>
          <w:noProof/>
          <w:lang w:val="sr-Latn-CS"/>
        </w:rPr>
        <w:t>vozači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BE390F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snazi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počinjen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opomenu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počinio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pridržava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snazi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; </w:t>
      </w:r>
    </w:p>
    <w:p w:rsidR="00BE390F" w:rsidRPr="005235B1" w:rsidRDefault="00BE390F" w:rsidP="009A6EBB">
      <w:pPr>
        <w:ind w:left="284"/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3"/>
        </w:numPr>
        <w:tabs>
          <w:tab w:val="clear" w:pos="644"/>
          <w:tab w:val="num" w:pos="426"/>
        </w:tabs>
        <w:ind w:left="426" w:hanging="426"/>
        <w:jc w:val="both"/>
        <w:rPr>
          <w:noProof/>
          <w:lang w:val="sr-Latn-CS"/>
        </w:rPr>
      </w:pPr>
      <w:r>
        <w:rPr>
          <w:noProof/>
          <w:lang w:val="sr-Latn-CS"/>
        </w:rPr>
        <w:t>Mešovita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BE390F" w:rsidRPr="005235B1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3"/>
        </w:numPr>
        <w:tabs>
          <w:tab w:val="clear" w:pos="644"/>
          <w:tab w:val="num" w:pos="426"/>
        </w:tabs>
        <w:ind w:left="426" w:hanging="426"/>
        <w:jc w:val="both"/>
        <w:rPr>
          <w:noProof/>
          <w:lang w:val="sr-Latn-CS"/>
        </w:rPr>
      </w:pPr>
      <w:r>
        <w:rPr>
          <w:noProof/>
          <w:lang w:val="sr-Latn-CS"/>
        </w:rPr>
        <w:t>Nadležna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3"/>
        </w:numPr>
        <w:tabs>
          <w:tab w:val="clear" w:pos="644"/>
          <w:tab w:val="num" w:pos="426"/>
        </w:tabs>
        <w:ind w:left="426" w:hanging="426"/>
        <w:jc w:val="both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isključuju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preduzimaju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pStyle w:val="Heading3"/>
        <w:jc w:val="center"/>
        <w:rPr>
          <w:b/>
          <w:noProof/>
          <w:lang w:val="sr-Latn-CS"/>
        </w:rPr>
      </w:pPr>
    </w:p>
    <w:p w:rsidR="00BE390F" w:rsidRPr="005235B1" w:rsidRDefault="005235B1" w:rsidP="009A6EBB">
      <w:pPr>
        <w:pStyle w:val="Heading3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BE390F" w:rsidRPr="005235B1">
        <w:rPr>
          <w:b/>
          <w:noProof/>
          <w:lang w:val="sr-Latn-CS"/>
        </w:rPr>
        <w:t xml:space="preserve"> 12.</w:t>
      </w:r>
    </w:p>
    <w:p w:rsidR="00BE390F" w:rsidRPr="005235B1" w:rsidRDefault="005235B1" w:rsidP="009A6EBB">
      <w:pPr>
        <w:pStyle w:val="Heading3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Zaštita</w:t>
      </w:r>
      <w:r w:rsidR="00BE390F" w:rsidRPr="005235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podataka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saglasile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izuzetkom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statističkih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biti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neovlašćenog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210A32">
      <w:pPr>
        <w:jc w:val="both"/>
        <w:rPr>
          <w:noProof/>
          <w:lang w:val="sr-Latn-CS"/>
        </w:rPr>
      </w:pPr>
    </w:p>
    <w:p w:rsidR="00BE390F" w:rsidRPr="005235B1" w:rsidRDefault="00BE390F" w:rsidP="00210A32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pStyle w:val="Heading4"/>
        <w:spacing w:after="0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Stavljanja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na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raspolaganje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ma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kakvih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drugih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podataka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je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moguće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samo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uz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prethodnu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saglasnost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tela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države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Ugovorne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strane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koja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stavlja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na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raspolaganje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takve</w:t>
      </w:r>
      <w:r w:rsidR="00BE390F" w:rsidRPr="005235B1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podatke</w:t>
      </w:r>
      <w:r w:rsidR="00BE390F" w:rsidRPr="005235B1">
        <w:rPr>
          <w:b w:val="0"/>
          <w:noProof/>
          <w:lang w:val="sr-Latn-CS"/>
        </w:rPr>
        <w:t>.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4"/>
        </w:numPr>
        <w:ind w:left="357" w:hanging="357"/>
        <w:jc w:val="both"/>
        <w:rPr>
          <w:noProof/>
          <w:lang w:val="sr-Latn-CS"/>
        </w:rPr>
      </w:pPr>
      <w:r>
        <w:rPr>
          <w:noProof/>
          <w:lang w:val="sr-Latn-CS"/>
        </w:rPr>
        <w:t>Podaci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staviti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sudovima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tužilaštvu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pStyle w:val="Heading3"/>
        <w:jc w:val="center"/>
        <w:rPr>
          <w:b/>
          <w:noProof/>
          <w:lang w:val="sr-Latn-CS"/>
        </w:rPr>
      </w:pPr>
    </w:p>
    <w:p w:rsidR="00BE390F" w:rsidRPr="005235B1" w:rsidRDefault="005235B1" w:rsidP="009A6EBB">
      <w:pPr>
        <w:pStyle w:val="Heading3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BE390F" w:rsidRPr="005235B1">
        <w:rPr>
          <w:b/>
          <w:noProof/>
          <w:lang w:val="sr-Latn-CS"/>
        </w:rPr>
        <w:t xml:space="preserve"> 13.</w:t>
      </w: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Vanredni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događaji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9A6EBB">
      <w:pPr>
        <w:jc w:val="both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usled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postoji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pretnja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prekida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dvaneast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sati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Ugovorna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ponovno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pStyle w:val="Heading3"/>
        <w:jc w:val="center"/>
        <w:rPr>
          <w:b/>
          <w:noProof/>
          <w:lang w:val="sr-Latn-CS"/>
        </w:rPr>
      </w:pPr>
    </w:p>
    <w:p w:rsidR="00BE390F" w:rsidRPr="005235B1" w:rsidRDefault="00BE390F" w:rsidP="009A6EBB">
      <w:pPr>
        <w:pStyle w:val="Heading3"/>
        <w:jc w:val="center"/>
        <w:rPr>
          <w:b/>
          <w:noProof/>
          <w:lang w:val="sr-Latn-CS"/>
        </w:rPr>
      </w:pPr>
    </w:p>
    <w:p w:rsidR="00BE390F" w:rsidRPr="005235B1" w:rsidRDefault="005235B1" w:rsidP="009A6EBB">
      <w:pPr>
        <w:pStyle w:val="Heading3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BE390F" w:rsidRPr="005235B1">
        <w:rPr>
          <w:b/>
          <w:noProof/>
          <w:lang w:val="sr-Latn-CS"/>
        </w:rPr>
        <w:t xml:space="preserve"> 14.</w:t>
      </w:r>
    </w:p>
    <w:p w:rsidR="00BE390F" w:rsidRPr="005235B1" w:rsidRDefault="005235B1" w:rsidP="009A6EBB">
      <w:pPr>
        <w:pStyle w:val="Heading2"/>
        <w:spacing w:after="0"/>
        <w:rPr>
          <w:noProof/>
          <w:lang w:val="sr-Latn-CS"/>
        </w:rPr>
      </w:pPr>
      <w:r>
        <w:rPr>
          <w:noProof/>
          <w:lang w:val="sr-Latn-CS"/>
        </w:rPr>
        <w:t>Izmene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jc w:val="both"/>
        <w:rPr>
          <w:noProof/>
          <w:lang w:val="sr-Latn-CS"/>
        </w:rPr>
      </w:pP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5235B1" w:rsidP="009A6EBB">
      <w:p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Svaka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uzajamnom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saglasnošću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E390F" w:rsidRPr="005235B1">
        <w:rPr>
          <w:noProof/>
          <w:lang w:val="sr-Latn-CS"/>
        </w:rPr>
        <w:t xml:space="preserve"> 15 </w:t>
      </w:r>
      <w:r>
        <w:rPr>
          <w:noProof/>
          <w:lang w:val="sr-Latn-CS"/>
        </w:rPr>
        <w:t>ovog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BE390F" w:rsidP="009A6EBB">
      <w:pPr>
        <w:pStyle w:val="Heading3"/>
        <w:jc w:val="center"/>
        <w:rPr>
          <w:b/>
          <w:noProof/>
          <w:lang w:val="sr-Latn-CS"/>
        </w:rPr>
      </w:pPr>
    </w:p>
    <w:p w:rsidR="00BE390F" w:rsidRPr="005235B1" w:rsidRDefault="005235B1" w:rsidP="009A6EBB">
      <w:pPr>
        <w:pStyle w:val="Heading3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BE390F" w:rsidRPr="005235B1">
        <w:rPr>
          <w:b/>
          <w:noProof/>
          <w:lang w:val="sr-Latn-CS"/>
        </w:rPr>
        <w:t xml:space="preserve"> 15.</w:t>
      </w:r>
    </w:p>
    <w:p w:rsidR="00BE390F" w:rsidRPr="005235B1" w:rsidRDefault="005235B1" w:rsidP="009A6EBB">
      <w:pPr>
        <w:pStyle w:val="Heading3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Stupanje</w:t>
      </w:r>
      <w:r w:rsidR="00BE390F" w:rsidRPr="005235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BE390F" w:rsidRPr="005235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snagu</w:t>
      </w:r>
      <w:r w:rsidR="00BE390F" w:rsidRPr="005235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E390F" w:rsidRPr="005235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važenje</w:t>
      </w:r>
      <w:r w:rsidR="00BE390F" w:rsidRPr="005235B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BE390F" w:rsidRPr="005235B1" w:rsidRDefault="005235B1" w:rsidP="009A6EBB">
      <w:pPr>
        <w:numPr>
          <w:ilvl w:val="0"/>
          <w:numId w:val="11"/>
        </w:numPr>
        <w:ind w:left="357" w:hanging="357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E390F" w:rsidRPr="005235B1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note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jc w:val="both"/>
        <w:rPr>
          <w:noProof/>
          <w:lang w:val="sr-Latn-CS"/>
        </w:rPr>
      </w:pPr>
    </w:p>
    <w:p w:rsidR="00BE390F" w:rsidRPr="005235B1" w:rsidRDefault="005235B1" w:rsidP="00210A32">
      <w:pPr>
        <w:numPr>
          <w:ilvl w:val="0"/>
          <w:numId w:val="11"/>
        </w:numPr>
        <w:ind w:left="357" w:hanging="357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neodređeno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raskinuti</w:t>
      </w:r>
      <w:r w:rsidR="00BE390F" w:rsidRPr="005235B1">
        <w:rPr>
          <w:noProof/>
          <w:lang w:val="sr-Latn-CS"/>
        </w:rPr>
        <w:t xml:space="preserve">. </w:t>
      </w:r>
      <w:r>
        <w:rPr>
          <w:noProof/>
          <w:lang w:val="sr-Latn-CS"/>
        </w:rPr>
        <w:t>Važnost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note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otkazu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E390F" w:rsidRPr="005235B1">
        <w:rPr>
          <w:noProof/>
          <w:lang w:val="sr-Latn-CS"/>
        </w:rPr>
        <w:t>.</w:t>
      </w:r>
    </w:p>
    <w:p w:rsidR="00BE390F" w:rsidRPr="005235B1" w:rsidRDefault="005235B1" w:rsidP="009A6EBB">
      <w:pPr>
        <w:pStyle w:val="BodyText"/>
        <w:spacing w:before="360"/>
        <w:rPr>
          <w:noProof/>
          <w:lang w:val="sr-Latn-CS"/>
        </w:rPr>
      </w:pPr>
      <w:r>
        <w:rPr>
          <w:noProof/>
          <w:lang w:val="sr-Latn-CS"/>
        </w:rPr>
        <w:t>Sačinjeno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Bratislavi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="00BE390F" w:rsidRPr="005235B1">
        <w:rPr>
          <w:noProof/>
          <w:lang w:val="sr-Latn-CS"/>
        </w:rPr>
        <w:t xml:space="preserve"> 1. </w:t>
      </w:r>
      <w:r>
        <w:rPr>
          <w:noProof/>
          <w:lang w:val="sr-Latn-CS"/>
        </w:rPr>
        <w:t>decembra</w:t>
      </w:r>
      <w:r w:rsidR="00BE390F" w:rsidRPr="005235B1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primerka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original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kopija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slov</w:t>
      </w:r>
      <w:r w:rsidR="00BE390F" w:rsidRPr="005235B1">
        <w:rPr>
          <w:noProof/>
          <w:lang w:val="sr-Latn-CS"/>
        </w:rPr>
        <w:t>a</w:t>
      </w:r>
      <w:r>
        <w:rPr>
          <w:noProof/>
          <w:lang w:val="sr-Latn-CS"/>
        </w:rPr>
        <w:t>čkom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BE390F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tekstovi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BE390F" w:rsidRPr="005235B1">
        <w:rPr>
          <w:noProof/>
          <w:lang w:val="sr-Latn-CS"/>
        </w:rPr>
        <w:t>j</w:t>
      </w:r>
      <w:r>
        <w:rPr>
          <w:noProof/>
          <w:lang w:val="sr-Latn-CS"/>
        </w:rPr>
        <w:t>ednako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autentični</w:t>
      </w:r>
      <w:r w:rsidR="00BE390F" w:rsidRPr="005235B1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verzija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merodavana</w:t>
      </w:r>
      <w:r w:rsidR="00BE390F" w:rsidRPr="005235B1">
        <w:rPr>
          <w:noProof/>
          <w:lang w:val="sr-Latn-CS"/>
        </w:rPr>
        <w:t xml:space="preserve">. </w:t>
      </w:r>
    </w:p>
    <w:p w:rsidR="00BE390F" w:rsidRPr="005235B1" w:rsidRDefault="00BE390F" w:rsidP="009A6EBB">
      <w:pPr>
        <w:pStyle w:val="BodyText"/>
        <w:spacing w:before="360"/>
        <w:rPr>
          <w:noProof/>
          <w:lang w:val="sr-Latn-CS"/>
        </w:rPr>
      </w:pPr>
    </w:p>
    <w:tbl>
      <w:tblPr>
        <w:tblpPr w:leftFromText="180" w:rightFromText="180" w:vertAnchor="text" w:horzAnchor="margin" w:tblpY="217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1984"/>
        <w:gridCol w:w="3402"/>
      </w:tblGrid>
      <w:tr w:rsidR="00BE390F" w:rsidRPr="005235B1" w:rsidTr="00612950">
        <w:trPr>
          <w:cantSplit/>
        </w:trPr>
        <w:tc>
          <w:tcPr>
            <w:tcW w:w="3544" w:type="dxa"/>
            <w:tcBorders>
              <w:top w:val="single" w:sz="4" w:space="0" w:color="auto"/>
            </w:tcBorders>
          </w:tcPr>
          <w:p w:rsidR="00BE390F" w:rsidRPr="005235B1" w:rsidRDefault="005235B1" w:rsidP="00612950">
            <w:pPr>
              <w:spacing w:before="120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za</w:t>
            </w:r>
            <w:r w:rsidR="00BE390F" w:rsidRPr="005235B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Vladu</w:t>
            </w:r>
          </w:p>
          <w:p w:rsidR="00BE390F" w:rsidRPr="005235B1" w:rsidRDefault="005235B1" w:rsidP="00612950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Republike</w:t>
            </w:r>
            <w:r w:rsidR="00BE390F" w:rsidRPr="005235B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Srbije</w:t>
            </w:r>
          </w:p>
          <w:p w:rsidR="00BE390F" w:rsidRPr="005235B1" w:rsidRDefault="00BE390F" w:rsidP="00612950">
            <w:pPr>
              <w:jc w:val="center"/>
              <w:rPr>
                <w:noProof/>
                <w:lang w:val="sr-Latn-CS"/>
              </w:rPr>
            </w:pPr>
          </w:p>
          <w:p w:rsidR="00BE390F" w:rsidRPr="005235B1" w:rsidRDefault="005235B1" w:rsidP="00612950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Prof</w:t>
            </w:r>
            <w:r w:rsidR="00BE390F" w:rsidRPr="005235B1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dr</w:t>
            </w:r>
            <w:r w:rsidR="00BE390F" w:rsidRPr="005235B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Zorana</w:t>
            </w:r>
            <w:r w:rsidR="00BE390F" w:rsidRPr="005235B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Mihajlović</w:t>
            </w:r>
          </w:p>
        </w:tc>
        <w:tc>
          <w:tcPr>
            <w:tcW w:w="1984" w:type="dxa"/>
          </w:tcPr>
          <w:p w:rsidR="00BE390F" w:rsidRPr="005235B1" w:rsidRDefault="00BE390F" w:rsidP="00612950">
            <w:pPr>
              <w:spacing w:before="120"/>
              <w:jc w:val="center"/>
              <w:rPr>
                <w:noProof/>
                <w:lang w:val="sr-Latn-CS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E390F" w:rsidRPr="005235B1" w:rsidRDefault="005235B1" w:rsidP="00612950">
            <w:pPr>
              <w:spacing w:before="120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za</w:t>
            </w:r>
            <w:r w:rsidR="00BE390F" w:rsidRPr="005235B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Vladu</w:t>
            </w:r>
            <w:r w:rsidR="00BE390F" w:rsidRPr="005235B1">
              <w:rPr>
                <w:noProof/>
                <w:lang w:val="sr-Latn-CS"/>
              </w:rPr>
              <w:t xml:space="preserve"> </w:t>
            </w:r>
          </w:p>
          <w:p w:rsidR="00BE390F" w:rsidRPr="005235B1" w:rsidRDefault="005235B1" w:rsidP="00612950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Slovačke</w:t>
            </w:r>
            <w:r w:rsidR="00BE390F" w:rsidRPr="005235B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Republike</w:t>
            </w:r>
            <w:r w:rsidR="00BE390F" w:rsidRPr="005235B1">
              <w:rPr>
                <w:noProof/>
                <w:lang w:val="sr-Latn-CS"/>
              </w:rPr>
              <w:t xml:space="preserve"> </w:t>
            </w:r>
          </w:p>
          <w:p w:rsidR="00BE390F" w:rsidRPr="005235B1" w:rsidRDefault="00BE390F" w:rsidP="00612950">
            <w:pPr>
              <w:jc w:val="center"/>
              <w:rPr>
                <w:noProof/>
                <w:lang w:val="sr-Latn-CS"/>
              </w:rPr>
            </w:pPr>
          </w:p>
          <w:p w:rsidR="00BE390F" w:rsidRPr="005235B1" w:rsidRDefault="005235B1" w:rsidP="00612950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Miroslav</w:t>
            </w:r>
            <w:r w:rsidR="00BE390F" w:rsidRPr="005235B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Lajčak</w:t>
            </w:r>
          </w:p>
          <w:p w:rsidR="00BE390F" w:rsidRPr="005235B1" w:rsidRDefault="00BE390F" w:rsidP="00612950">
            <w:pPr>
              <w:jc w:val="center"/>
              <w:rPr>
                <w:noProof/>
                <w:lang w:val="sr-Latn-CS"/>
              </w:rPr>
            </w:pPr>
          </w:p>
        </w:tc>
      </w:tr>
    </w:tbl>
    <w:p w:rsidR="00BE390F" w:rsidRPr="005235B1" w:rsidRDefault="00BE390F" w:rsidP="009A6EBB">
      <w:pPr>
        <w:spacing w:after="120"/>
        <w:contextualSpacing/>
        <w:jc w:val="both"/>
        <w:rPr>
          <w:noProof/>
          <w:lang w:val="sr-Latn-CS"/>
        </w:rPr>
      </w:pPr>
    </w:p>
    <w:p w:rsidR="00BE390F" w:rsidRPr="005235B1" w:rsidRDefault="00BE390F" w:rsidP="009A6EBB">
      <w:pPr>
        <w:spacing w:after="120"/>
        <w:contextualSpacing/>
        <w:jc w:val="both"/>
        <w:rPr>
          <w:noProof/>
          <w:lang w:val="sr-Latn-CS"/>
        </w:rPr>
      </w:pPr>
    </w:p>
    <w:p w:rsidR="00BE390F" w:rsidRPr="005235B1" w:rsidRDefault="005235B1" w:rsidP="009A6EB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390F" w:rsidRPr="005235B1">
        <w:rPr>
          <w:noProof/>
          <w:lang w:val="sr-Latn-CS"/>
        </w:rPr>
        <w:t xml:space="preserve"> 3.</w:t>
      </w:r>
    </w:p>
    <w:p w:rsidR="00BE390F" w:rsidRPr="005235B1" w:rsidRDefault="00BE390F" w:rsidP="009A6EBB">
      <w:pPr>
        <w:rPr>
          <w:noProof/>
          <w:lang w:val="sr-Latn-CS"/>
        </w:rPr>
      </w:pPr>
    </w:p>
    <w:p w:rsidR="00C839F2" w:rsidRPr="005235B1" w:rsidRDefault="005235B1" w:rsidP="00C839F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390F" w:rsidRPr="005235B1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E390F" w:rsidRPr="005235B1">
        <w:rPr>
          <w:noProof/>
          <w:lang w:val="sr-Latn-CS"/>
        </w:rPr>
        <w:t>-</w:t>
      </w:r>
      <w:r>
        <w:rPr>
          <w:noProof/>
          <w:lang w:val="sr-Latn-CS"/>
        </w:rPr>
        <w:t>Međunarodni</w:t>
      </w:r>
      <w:r w:rsidR="00BE390F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BE390F" w:rsidRPr="005235B1">
        <w:rPr>
          <w:noProof/>
          <w:lang w:val="sr-Latn-CS"/>
        </w:rPr>
        <w:t>”.</w:t>
      </w:r>
    </w:p>
    <w:p w:rsidR="00C839F2" w:rsidRPr="005235B1" w:rsidRDefault="00C839F2" w:rsidP="00C839F2">
      <w:pPr>
        <w:rPr>
          <w:noProof/>
          <w:lang w:val="sr-Latn-CS"/>
        </w:rPr>
      </w:pPr>
      <w:r w:rsidRPr="005235B1">
        <w:rPr>
          <w:noProof/>
          <w:lang w:val="sr-Latn-CS"/>
        </w:rPr>
        <w:br w:type="page"/>
      </w:r>
    </w:p>
    <w:p w:rsidR="00C839F2" w:rsidRPr="005235B1" w:rsidRDefault="005235B1" w:rsidP="00C839F2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C839F2" w:rsidRPr="005235B1" w:rsidRDefault="00C839F2" w:rsidP="00C839F2">
      <w:pPr>
        <w:rPr>
          <w:noProof/>
          <w:lang w:val="sr-Latn-CS"/>
        </w:rPr>
      </w:pPr>
    </w:p>
    <w:p w:rsidR="00C839F2" w:rsidRPr="005235B1" w:rsidRDefault="00C839F2" w:rsidP="00C839F2">
      <w:pPr>
        <w:rPr>
          <w:noProof/>
          <w:lang w:val="sr-Latn-CS"/>
        </w:rPr>
      </w:pPr>
    </w:p>
    <w:p w:rsidR="00C839F2" w:rsidRPr="005235B1" w:rsidRDefault="00C839F2" w:rsidP="00C839F2">
      <w:pPr>
        <w:rPr>
          <w:noProof/>
          <w:lang w:val="sr-Latn-CS"/>
        </w:rPr>
      </w:pPr>
      <w:r w:rsidRPr="005235B1">
        <w:rPr>
          <w:noProof/>
          <w:lang w:val="sr-Latn-CS"/>
        </w:rPr>
        <w:t xml:space="preserve">            I. </w:t>
      </w:r>
      <w:r w:rsidR="005235B1">
        <w:rPr>
          <w:noProof/>
          <w:lang w:val="sr-Latn-CS"/>
        </w:rPr>
        <w:t>USTAVNI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OSNOV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ZA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POTVRĐIVANJE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MEĐUNARODNOG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UGOVORA</w:t>
      </w:r>
    </w:p>
    <w:p w:rsidR="00C839F2" w:rsidRPr="005235B1" w:rsidRDefault="00C839F2" w:rsidP="00C839F2">
      <w:pPr>
        <w:rPr>
          <w:noProof/>
          <w:lang w:val="sr-Latn-CS"/>
        </w:rPr>
      </w:pPr>
    </w:p>
    <w:p w:rsidR="00C839F2" w:rsidRPr="005235B1" w:rsidRDefault="005235B1" w:rsidP="00C839F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C839F2" w:rsidRPr="005235B1">
        <w:rPr>
          <w:noProof/>
          <w:lang w:val="sr-Latn-CS"/>
        </w:rPr>
        <w:t xml:space="preserve"> 99. </w:t>
      </w:r>
      <w:r>
        <w:rPr>
          <w:noProof/>
          <w:lang w:val="sr-Latn-CS"/>
        </w:rPr>
        <w:t>stav</w:t>
      </w:r>
      <w:r w:rsidR="00C839F2" w:rsidRPr="005235B1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C839F2" w:rsidRPr="005235B1">
        <w:rPr>
          <w:noProof/>
          <w:lang w:val="sr-Latn-CS"/>
        </w:rPr>
        <w:t xml:space="preserve"> 4. </w:t>
      </w:r>
      <w:r>
        <w:rPr>
          <w:noProof/>
          <w:lang w:val="sr-Latn-CS"/>
        </w:rPr>
        <w:t>Ustava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839F2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Narodna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kad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C839F2" w:rsidRPr="005235B1">
        <w:rPr>
          <w:noProof/>
          <w:lang w:val="sr-Latn-CS"/>
        </w:rPr>
        <w:t>.</w:t>
      </w:r>
    </w:p>
    <w:p w:rsidR="00C839F2" w:rsidRPr="005235B1" w:rsidRDefault="00C839F2" w:rsidP="00C839F2">
      <w:pPr>
        <w:rPr>
          <w:noProof/>
          <w:lang w:val="sr-Latn-CS"/>
        </w:rPr>
      </w:pPr>
    </w:p>
    <w:p w:rsidR="00C839F2" w:rsidRPr="005235B1" w:rsidRDefault="00C839F2" w:rsidP="00C839F2">
      <w:pPr>
        <w:rPr>
          <w:noProof/>
          <w:lang w:val="sr-Latn-CS"/>
        </w:rPr>
      </w:pPr>
      <w:r w:rsidRPr="005235B1">
        <w:rPr>
          <w:noProof/>
          <w:lang w:val="sr-Latn-CS"/>
        </w:rPr>
        <w:t xml:space="preserve">II. </w:t>
      </w:r>
      <w:r w:rsidR="005235B1">
        <w:rPr>
          <w:noProof/>
          <w:lang w:val="sr-Latn-CS"/>
        </w:rPr>
        <w:t>RAZLOZI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ZBOG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KOJIH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PREDLAŽE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POTVRĐIVANJE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MEĐUNARODNOG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UGOVORA</w:t>
      </w:r>
    </w:p>
    <w:p w:rsidR="00C839F2" w:rsidRPr="005235B1" w:rsidRDefault="00C839F2" w:rsidP="00C839F2">
      <w:pPr>
        <w:jc w:val="center"/>
        <w:rPr>
          <w:noProof/>
          <w:lang w:val="sr-Latn-CS"/>
        </w:rPr>
      </w:pPr>
    </w:p>
    <w:p w:rsidR="00C839F2" w:rsidRPr="005235B1" w:rsidRDefault="00C839F2" w:rsidP="00C839F2">
      <w:pPr>
        <w:tabs>
          <w:tab w:val="left" w:pos="142"/>
        </w:tabs>
        <w:jc w:val="both"/>
        <w:rPr>
          <w:bCs/>
          <w:noProof/>
          <w:lang w:val="sr-Latn-CS"/>
        </w:rPr>
      </w:pPr>
      <w:r w:rsidRPr="005235B1">
        <w:rPr>
          <w:noProof/>
          <w:lang w:val="sr-Latn-CS"/>
        </w:rPr>
        <w:tab/>
      </w:r>
      <w:r w:rsidRPr="005235B1">
        <w:rPr>
          <w:noProof/>
          <w:lang w:val="sr-Latn-CS"/>
        </w:rPr>
        <w:tab/>
      </w:r>
      <w:r w:rsidR="005235B1">
        <w:rPr>
          <w:noProof/>
          <w:lang w:val="sr-Latn-CS"/>
        </w:rPr>
        <w:t>Sporazum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o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međunarodnom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kombinovanom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transportu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između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Vlade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Republike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Srbije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Vlade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Slovačke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Republike</w:t>
      </w:r>
      <w:r w:rsidRPr="005235B1">
        <w:rPr>
          <w:noProof/>
          <w:lang w:val="sr-Latn-CS"/>
        </w:rPr>
        <w:t xml:space="preserve">, </w:t>
      </w:r>
      <w:r w:rsidR="005235B1">
        <w:rPr>
          <w:noProof/>
          <w:lang w:val="sr-Latn-CS"/>
        </w:rPr>
        <w:t>potpisali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su</w:t>
      </w:r>
      <w:r w:rsidRPr="005235B1">
        <w:rPr>
          <w:noProof/>
          <w:lang w:val="sr-Latn-CS"/>
        </w:rPr>
        <w:t xml:space="preserve">, 1. </w:t>
      </w:r>
      <w:r w:rsidR="005235B1">
        <w:rPr>
          <w:noProof/>
          <w:lang w:val="sr-Latn-CS"/>
        </w:rPr>
        <w:t>decembra</w:t>
      </w:r>
      <w:r w:rsidRPr="005235B1">
        <w:rPr>
          <w:noProof/>
          <w:lang w:val="sr-Latn-CS"/>
        </w:rPr>
        <w:t xml:space="preserve"> 2014. </w:t>
      </w:r>
      <w:r w:rsidR="005235B1">
        <w:rPr>
          <w:noProof/>
          <w:lang w:val="sr-Latn-CS"/>
        </w:rPr>
        <w:t>godine</w:t>
      </w:r>
      <w:r w:rsidRPr="005235B1">
        <w:rPr>
          <w:noProof/>
          <w:lang w:val="sr-Latn-CS"/>
        </w:rPr>
        <w:t xml:space="preserve">, </w:t>
      </w:r>
      <w:r w:rsidR="005235B1">
        <w:rPr>
          <w:noProof/>
          <w:lang w:val="sr-Latn-CS"/>
        </w:rPr>
        <w:t>u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Bratislavi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prof</w:t>
      </w:r>
      <w:r w:rsidRPr="005235B1">
        <w:rPr>
          <w:noProof/>
          <w:lang w:val="sr-Latn-CS"/>
        </w:rPr>
        <w:t xml:space="preserve">. </w:t>
      </w:r>
      <w:r w:rsidR="005235B1">
        <w:rPr>
          <w:noProof/>
          <w:lang w:val="sr-Latn-CS"/>
        </w:rPr>
        <w:t>dr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Zorana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Mihajlović</w:t>
      </w:r>
      <w:r w:rsidRPr="005235B1">
        <w:rPr>
          <w:noProof/>
          <w:lang w:val="sr-Latn-CS"/>
        </w:rPr>
        <w:t xml:space="preserve">, </w:t>
      </w:r>
      <w:r w:rsidR="005235B1">
        <w:rPr>
          <w:noProof/>
          <w:lang w:val="sr-Latn-CS"/>
        </w:rPr>
        <w:t>potpredsednik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Vlade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Republike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Srbije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ministar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građevinarstva</w:t>
      </w:r>
      <w:r w:rsidRPr="005235B1">
        <w:rPr>
          <w:noProof/>
          <w:lang w:val="sr-Latn-CS"/>
        </w:rPr>
        <w:t xml:space="preserve">, </w:t>
      </w:r>
      <w:r w:rsidR="005235B1">
        <w:rPr>
          <w:noProof/>
          <w:lang w:val="sr-Latn-CS"/>
        </w:rPr>
        <w:t>saobraćaja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infrastrukture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Miroslav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Lajčak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potpredsednik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Vlade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Slovačke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Republike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i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ministar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spoljnih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poslova</w:t>
      </w:r>
      <w:r w:rsidRPr="005235B1">
        <w:rPr>
          <w:noProof/>
          <w:lang w:val="sr-Latn-CS"/>
        </w:rPr>
        <w:t xml:space="preserve">. </w:t>
      </w:r>
    </w:p>
    <w:p w:rsidR="00C839F2" w:rsidRPr="005235B1" w:rsidRDefault="005235B1" w:rsidP="00C839F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Potvrđivanjem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839F2" w:rsidRPr="005235B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obe</w:t>
      </w:r>
      <w:r w:rsidR="00C839F2" w:rsidRPr="005235B1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države</w:t>
      </w:r>
      <w:r w:rsidR="00C839F2" w:rsidRPr="005235B1">
        <w:rPr>
          <w:iCs/>
          <w:noProof/>
          <w:lang w:val="sr-Latn-CS"/>
        </w:rPr>
        <w:t>,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839F2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sa</w:t>
      </w:r>
      <w:r w:rsidR="00C839F2" w:rsidRPr="005235B1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preporukama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C839F2" w:rsidRPr="005235B1">
        <w:rPr>
          <w:noProof/>
          <w:lang w:val="sr-Latn-CS"/>
        </w:rPr>
        <w:t>,</w:t>
      </w:r>
      <w:r w:rsidR="00C839F2" w:rsidRPr="005235B1">
        <w:rPr>
          <w:iCs/>
          <w:noProof/>
          <w:lang w:val="sr-Latn-CS"/>
        </w:rPr>
        <w:t xml:space="preserve"> </w:t>
      </w:r>
      <w:r>
        <w:rPr>
          <w:noProof/>
          <w:lang w:val="sr-Latn-CS"/>
        </w:rPr>
        <w:t>nastoje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unaprede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robnu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razmenu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korišćenjem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prihvatljivog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ulažu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napore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stimulisali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vid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C839F2" w:rsidRPr="005235B1">
        <w:rPr>
          <w:noProof/>
          <w:lang w:val="sr-Latn-CS"/>
        </w:rPr>
        <w:t>.</w:t>
      </w:r>
    </w:p>
    <w:p w:rsidR="00C839F2" w:rsidRPr="005235B1" w:rsidRDefault="005235B1" w:rsidP="00C839F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produbljivanju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C839F2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podizanju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C839F2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železničkih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linija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C839F2" w:rsidRPr="005235B1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C839F2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sporazum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pratnjom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839F2" w:rsidRPr="005235B1">
        <w:rPr>
          <w:noProof/>
          <w:lang w:val="sr-Latn-CS"/>
        </w:rPr>
        <w:t>/</w:t>
      </w:r>
      <w:r>
        <w:rPr>
          <w:noProof/>
          <w:lang w:val="sr-Latn-CS"/>
        </w:rPr>
        <w:t>do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C839F2" w:rsidRPr="005235B1">
        <w:rPr>
          <w:noProof/>
          <w:lang w:val="sr-Latn-CS"/>
        </w:rPr>
        <w:t xml:space="preserve">, </w:t>
      </w:r>
      <w:r>
        <w:rPr>
          <w:noProof/>
          <w:lang w:val="sr-Latn-CS"/>
        </w:rPr>
        <w:t>budu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posedovanja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toj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razdaljini</w:t>
      </w:r>
    </w:p>
    <w:p w:rsidR="00C839F2" w:rsidRPr="005235B1" w:rsidRDefault="00C839F2" w:rsidP="00C839F2">
      <w:pPr>
        <w:jc w:val="both"/>
        <w:rPr>
          <w:noProof/>
          <w:lang w:val="sr-Latn-CS"/>
        </w:rPr>
      </w:pPr>
    </w:p>
    <w:p w:rsidR="00C839F2" w:rsidRPr="005235B1" w:rsidRDefault="00C839F2" w:rsidP="00C839F2">
      <w:pPr>
        <w:rPr>
          <w:noProof/>
          <w:lang w:val="sr-Latn-CS"/>
        </w:rPr>
      </w:pPr>
      <w:r w:rsidRPr="005235B1">
        <w:rPr>
          <w:noProof/>
          <w:lang w:val="sr-Latn-CS"/>
        </w:rPr>
        <w:t xml:space="preserve"> </w:t>
      </w:r>
    </w:p>
    <w:p w:rsidR="00C839F2" w:rsidRPr="005235B1" w:rsidRDefault="00C839F2" w:rsidP="00C839F2">
      <w:pPr>
        <w:jc w:val="both"/>
        <w:rPr>
          <w:noProof/>
          <w:lang w:val="sr-Latn-CS"/>
        </w:rPr>
      </w:pPr>
      <w:r w:rsidRPr="005235B1">
        <w:rPr>
          <w:noProof/>
          <w:lang w:val="sr-Latn-CS"/>
        </w:rPr>
        <w:t xml:space="preserve">III. </w:t>
      </w:r>
      <w:r w:rsidR="005235B1">
        <w:rPr>
          <w:noProof/>
          <w:lang w:val="sr-Latn-CS"/>
        </w:rPr>
        <w:t>STVARANJE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FINANSIJSKIH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OBAVEZA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IZVRŠAVANJEM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MEĐUNARODNOG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UGOVORA</w:t>
      </w:r>
    </w:p>
    <w:p w:rsidR="00C839F2" w:rsidRPr="005235B1" w:rsidRDefault="00C839F2" w:rsidP="00C839F2">
      <w:pPr>
        <w:jc w:val="center"/>
        <w:rPr>
          <w:noProof/>
          <w:lang w:val="sr-Latn-CS"/>
        </w:rPr>
      </w:pPr>
    </w:p>
    <w:p w:rsidR="00C839F2" w:rsidRPr="005235B1" w:rsidRDefault="005235B1" w:rsidP="00C839F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Izvršavanjem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C839F2" w:rsidRPr="005235B1">
        <w:rPr>
          <w:noProof/>
          <w:lang w:val="sr-Latn-CS"/>
        </w:rPr>
        <w:t>.</w:t>
      </w:r>
    </w:p>
    <w:p w:rsidR="00C839F2" w:rsidRPr="005235B1" w:rsidRDefault="00C839F2" w:rsidP="00C839F2">
      <w:pPr>
        <w:jc w:val="center"/>
        <w:rPr>
          <w:noProof/>
          <w:lang w:val="sr-Latn-CS"/>
        </w:rPr>
      </w:pPr>
    </w:p>
    <w:p w:rsidR="00C839F2" w:rsidRPr="005235B1" w:rsidRDefault="00C839F2" w:rsidP="00C839F2">
      <w:pPr>
        <w:jc w:val="both"/>
        <w:rPr>
          <w:noProof/>
          <w:lang w:val="sr-Latn-CS"/>
        </w:rPr>
      </w:pPr>
      <w:r w:rsidRPr="005235B1">
        <w:rPr>
          <w:noProof/>
          <w:lang w:val="sr-Latn-CS"/>
        </w:rPr>
        <w:t xml:space="preserve">IV. </w:t>
      </w:r>
      <w:r w:rsidR="005235B1">
        <w:rPr>
          <w:noProof/>
          <w:lang w:val="sr-Latn-CS"/>
        </w:rPr>
        <w:t>PROCENA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IZNOSA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FINANSIJSKIH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SREDSTAVA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POTREBNIH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ZA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SPROVOĐENJE</w:t>
      </w:r>
      <w:r w:rsidRPr="005235B1">
        <w:rPr>
          <w:noProof/>
          <w:lang w:val="sr-Latn-CS"/>
        </w:rPr>
        <w:t xml:space="preserve"> </w:t>
      </w:r>
      <w:r w:rsidR="005235B1">
        <w:rPr>
          <w:noProof/>
          <w:lang w:val="sr-Latn-CS"/>
        </w:rPr>
        <w:t>ZAKONA</w:t>
      </w:r>
    </w:p>
    <w:p w:rsidR="00C839F2" w:rsidRPr="005235B1" w:rsidRDefault="00C839F2" w:rsidP="00C839F2">
      <w:pPr>
        <w:rPr>
          <w:noProof/>
          <w:lang w:val="sr-Latn-CS"/>
        </w:rPr>
      </w:pPr>
    </w:p>
    <w:p w:rsidR="00BE390F" w:rsidRPr="005235B1" w:rsidRDefault="005235B1" w:rsidP="00C839F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izdvajanje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839F2" w:rsidRPr="005235B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839F2" w:rsidRPr="005235B1">
        <w:rPr>
          <w:noProof/>
          <w:lang w:val="sr-Latn-CS"/>
        </w:rPr>
        <w:t>.</w:t>
      </w:r>
    </w:p>
    <w:sectPr w:rsidR="00BE390F" w:rsidRPr="005235B1" w:rsidSect="00BE77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211" w:rsidRDefault="00BD1211">
      <w:r>
        <w:separator/>
      </w:r>
    </w:p>
  </w:endnote>
  <w:endnote w:type="continuationSeparator" w:id="0">
    <w:p w:rsidR="00BD1211" w:rsidRDefault="00BD1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5B1" w:rsidRDefault="005235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5B1" w:rsidRDefault="005235B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5B1" w:rsidRDefault="005235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211" w:rsidRDefault="00BD1211">
      <w:r>
        <w:separator/>
      </w:r>
    </w:p>
  </w:footnote>
  <w:footnote w:type="continuationSeparator" w:id="0">
    <w:p w:rsidR="00BD1211" w:rsidRDefault="00BD12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90F" w:rsidRDefault="007966BE" w:rsidP="00BE77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E390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390F" w:rsidRDefault="00BE39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90F" w:rsidRPr="005235B1" w:rsidRDefault="007966BE" w:rsidP="00BE770F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5235B1">
      <w:rPr>
        <w:rStyle w:val="PageNumber"/>
        <w:noProof/>
        <w:lang w:val="sr-Latn-CS"/>
      </w:rPr>
      <w:fldChar w:fldCharType="begin"/>
    </w:r>
    <w:r w:rsidR="00BE390F" w:rsidRPr="005235B1">
      <w:rPr>
        <w:rStyle w:val="PageNumber"/>
        <w:noProof/>
        <w:lang w:val="sr-Latn-CS"/>
      </w:rPr>
      <w:instrText xml:space="preserve">PAGE  </w:instrText>
    </w:r>
    <w:r w:rsidRPr="005235B1">
      <w:rPr>
        <w:rStyle w:val="PageNumber"/>
        <w:noProof/>
        <w:lang w:val="sr-Latn-CS"/>
      </w:rPr>
      <w:fldChar w:fldCharType="separate"/>
    </w:r>
    <w:r w:rsidR="005235B1">
      <w:rPr>
        <w:rStyle w:val="PageNumber"/>
        <w:noProof/>
        <w:lang w:val="sr-Latn-CS"/>
      </w:rPr>
      <w:t>2</w:t>
    </w:r>
    <w:r w:rsidRPr="005235B1">
      <w:rPr>
        <w:rStyle w:val="PageNumber"/>
        <w:noProof/>
        <w:lang w:val="sr-Latn-CS"/>
      </w:rPr>
      <w:fldChar w:fldCharType="end"/>
    </w:r>
  </w:p>
  <w:p w:rsidR="00BE390F" w:rsidRPr="005235B1" w:rsidRDefault="00BE390F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5B1" w:rsidRDefault="005235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1EA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90373D5"/>
    <w:multiLevelType w:val="singleLevel"/>
    <w:tmpl w:val="319A4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9161744"/>
    <w:multiLevelType w:val="multilevel"/>
    <w:tmpl w:val="2320F61C"/>
    <w:lvl w:ilvl="0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3">
    <w:nsid w:val="1A8F27C8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E5312C9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27D95FEF"/>
    <w:multiLevelType w:val="singleLevel"/>
    <w:tmpl w:val="319A4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2D12437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D5717E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34DB042B"/>
    <w:multiLevelType w:val="hybridMultilevel"/>
    <w:tmpl w:val="0D70D8AA"/>
    <w:lvl w:ilvl="0" w:tplc="6212D77C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3E1B60"/>
    <w:multiLevelType w:val="singleLevel"/>
    <w:tmpl w:val="935258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0">
    <w:nsid w:val="5A9F4DD5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652A5650"/>
    <w:multiLevelType w:val="singleLevel"/>
    <w:tmpl w:val="EDBE54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12">
    <w:nsid w:val="78D14CAA"/>
    <w:multiLevelType w:val="hybridMultilevel"/>
    <w:tmpl w:val="35E27B06"/>
    <w:lvl w:ilvl="0" w:tplc="623CF41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3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EBB"/>
    <w:rsid w:val="00036D23"/>
    <w:rsid w:val="000471A2"/>
    <w:rsid w:val="00050F83"/>
    <w:rsid w:val="00072DC6"/>
    <w:rsid w:val="000818F7"/>
    <w:rsid w:val="000B6029"/>
    <w:rsid w:val="000C1899"/>
    <w:rsid w:val="000C5CF3"/>
    <w:rsid w:val="000E37F1"/>
    <w:rsid w:val="00124888"/>
    <w:rsid w:val="001252B1"/>
    <w:rsid w:val="001F5BB6"/>
    <w:rsid w:val="00210A32"/>
    <w:rsid w:val="00243CB6"/>
    <w:rsid w:val="002E70CF"/>
    <w:rsid w:val="00302CF4"/>
    <w:rsid w:val="00305989"/>
    <w:rsid w:val="003417E4"/>
    <w:rsid w:val="00341BD8"/>
    <w:rsid w:val="00353162"/>
    <w:rsid w:val="0039699B"/>
    <w:rsid w:val="003D2DE5"/>
    <w:rsid w:val="003F5B79"/>
    <w:rsid w:val="004027BA"/>
    <w:rsid w:val="00421906"/>
    <w:rsid w:val="0045371C"/>
    <w:rsid w:val="004A4159"/>
    <w:rsid w:val="004C2736"/>
    <w:rsid w:val="004E11FD"/>
    <w:rsid w:val="004E3A5C"/>
    <w:rsid w:val="005106F9"/>
    <w:rsid w:val="005235B1"/>
    <w:rsid w:val="00587051"/>
    <w:rsid w:val="005C08F9"/>
    <w:rsid w:val="005F7BD7"/>
    <w:rsid w:val="00600DCF"/>
    <w:rsid w:val="00612950"/>
    <w:rsid w:val="00651E21"/>
    <w:rsid w:val="00675800"/>
    <w:rsid w:val="006E7BAA"/>
    <w:rsid w:val="00763800"/>
    <w:rsid w:val="007966BE"/>
    <w:rsid w:val="007A5936"/>
    <w:rsid w:val="007C5028"/>
    <w:rsid w:val="008B12CB"/>
    <w:rsid w:val="009A6EBB"/>
    <w:rsid w:val="00A06872"/>
    <w:rsid w:val="00A614AC"/>
    <w:rsid w:val="00AA5D88"/>
    <w:rsid w:val="00AC6C2E"/>
    <w:rsid w:val="00B04B36"/>
    <w:rsid w:val="00B37816"/>
    <w:rsid w:val="00BC51B9"/>
    <w:rsid w:val="00BD1211"/>
    <w:rsid w:val="00BD35D2"/>
    <w:rsid w:val="00BE390F"/>
    <w:rsid w:val="00BE770F"/>
    <w:rsid w:val="00C30193"/>
    <w:rsid w:val="00C839F2"/>
    <w:rsid w:val="00D0744F"/>
    <w:rsid w:val="00D63DFF"/>
    <w:rsid w:val="00D92BEB"/>
    <w:rsid w:val="00E064FF"/>
    <w:rsid w:val="00EC19C8"/>
    <w:rsid w:val="00ED2C99"/>
    <w:rsid w:val="00EF5F3A"/>
    <w:rsid w:val="00F20C7D"/>
    <w:rsid w:val="00F7631C"/>
    <w:rsid w:val="00FC12C7"/>
    <w:rsid w:val="00FD62E7"/>
    <w:rsid w:val="00FE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B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6EBB"/>
    <w:pPr>
      <w:keepNext/>
      <w:spacing w:before="1200" w:after="600"/>
      <w:jc w:val="center"/>
      <w:outlineLvl w:val="0"/>
    </w:pPr>
    <w:rPr>
      <w:b/>
      <w:sz w:val="26"/>
      <w:szCs w:val="20"/>
      <w:lang w:val="sk-SK" w:eastAsia="cs-CZ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6EBB"/>
    <w:pPr>
      <w:keepNext/>
      <w:spacing w:after="300"/>
      <w:jc w:val="center"/>
      <w:outlineLvl w:val="1"/>
    </w:pPr>
    <w:rPr>
      <w:b/>
      <w:szCs w:val="20"/>
      <w:lang w:val="sk-SK" w:eastAsia="cs-CZ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6EBB"/>
    <w:pPr>
      <w:keepNext/>
      <w:jc w:val="both"/>
      <w:outlineLvl w:val="2"/>
    </w:pPr>
    <w:rPr>
      <w:szCs w:val="20"/>
      <w:lang w:val="sk-SK" w:eastAsia="cs-CZ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6EBB"/>
    <w:pPr>
      <w:keepNext/>
      <w:spacing w:after="120"/>
      <w:ind w:left="360"/>
      <w:jc w:val="both"/>
      <w:outlineLvl w:val="3"/>
    </w:pPr>
    <w:rPr>
      <w:b/>
      <w:szCs w:val="20"/>
      <w:lang w:val="sk-SK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6EBB"/>
    <w:rPr>
      <w:rFonts w:ascii="Times New Roman" w:hAnsi="Times New Roman" w:cs="Times New Roman"/>
      <w:b/>
      <w:sz w:val="20"/>
      <w:szCs w:val="20"/>
      <w:lang w:val="sk-SK"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A6EBB"/>
    <w:rPr>
      <w:rFonts w:ascii="Times New Roman" w:hAnsi="Times New Roman" w:cs="Times New Roman"/>
      <w:b/>
      <w:sz w:val="20"/>
      <w:szCs w:val="20"/>
      <w:lang w:val="sk-SK"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A6EBB"/>
    <w:rPr>
      <w:rFonts w:ascii="Times New Roman" w:hAnsi="Times New Roman" w:cs="Times New Roman"/>
      <w:sz w:val="20"/>
      <w:szCs w:val="20"/>
      <w:lang w:val="sk-SK"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A6EBB"/>
    <w:rPr>
      <w:rFonts w:ascii="Times New Roman" w:hAnsi="Times New Roman" w:cs="Times New Roman"/>
      <w:b/>
      <w:sz w:val="20"/>
      <w:szCs w:val="20"/>
      <w:lang w:val="sk-SK" w:eastAsia="cs-CZ"/>
    </w:rPr>
  </w:style>
  <w:style w:type="paragraph" w:styleId="NoSpacing">
    <w:name w:val="No Spacing"/>
    <w:uiPriority w:val="99"/>
    <w:qFormat/>
    <w:rsid w:val="009A6EBB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9A6EBB"/>
    <w:pPr>
      <w:jc w:val="center"/>
    </w:pPr>
    <w:rPr>
      <w:szCs w:val="20"/>
      <w:lang w:val="sk-SK"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A6EBB"/>
    <w:rPr>
      <w:rFonts w:ascii="Times New Roman" w:hAnsi="Times New Roman" w:cs="Times New Roman"/>
      <w:sz w:val="20"/>
      <w:szCs w:val="20"/>
      <w:lang w:val="sk-SK" w:eastAsia="cs-CZ"/>
    </w:rPr>
  </w:style>
  <w:style w:type="paragraph" w:styleId="BodyText">
    <w:name w:val="Body Text"/>
    <w:basedOn w:val="Normal"/>
    <w:link w:val="BodyTextChar"/>
    <w:uiPriority w:val="99"/>
    <w:rsid w:val="009A6EBB"/>
    <w:pPr>
      <w:jc w:val="both"/>
    </w:pPr>
    <w:rPr>
      <w:szCs w:val="20"/>
      <w:lang w:val="sk-SK" w:eastAsia="cs-CZ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A6EBB"/>
    <w:rPr>
      <w:rFonts w:ascii="Times New Roman" w:hAnsi="Times New Roman" w:cs="Times New Roman"/>
      <w:sz w:val="20"/>
      <w:szCs w:val="20"/>
      <w:lang w:val="sk-SK" w:eastAsia="cs-CZ"/>
    </w:rPr>
  </w:style>
  <w:style w:type="paragraph" w:styleId="ListParagraph">
    <w:name w:val="List Paragraph"/>
    <w:basedOn w:val="Normal"/>
    <w:uiPriority w:val="99"/>
    <w:qFormat/>
    <w:rsid w:val="009A6EBB"/>
    <w:pPr>
      <w:ind w:left="720"/>
    </w:pPr>
    <w:rPr>
      <w:szCs w:val="20"/>
      <w:lang w:val="sk-SK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4027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27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BE770F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0660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BE770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235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35B1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2569</Words>
  <Characters>14646</Characters>
  <Application>Microsoft Office Word</Application>
  <DocSecurity>0</DocSecurity>
  <Lines>122</Lines>
  <Paragraphs>34</Paragraphs>
  <ScaleCrop>false</ScaleCrop>
  <Company/>
  <LinksUpToDate>false</LinksUpToDate>
  <CharactersWithSpaces>17181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Lakovic</dc:creator>
  <cp:lastModifiedBy>jovan</cp:lastModifiedBy>
  <cp:revision>2</cp:revision>
  <cp:lastPrinted>2015-08-06T07:40:00Z</cp:lastPrinted>
  <dcterms:created xsi:type="dcterms:W3CDTF">2015-08-07T13:46:00Z</dcterms:created>
  <dcterms:modified xsi:type="dcterms:W3CDTF">2015-08-07T13:46:00Z</dcterms:modified>
</cp:coreProperties>
</file>